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0D323" w14:textId="358463B4" w:rsidR="00D20650" w:rsidRPr="002C5A1D" w:rsidRDefault="00D20650" w:rsidP="00821AF9">
      <w:pPr>
        <w:widowControl w:val="0"/>
        <w:contextualSpacing/>
        <w:rPr>
          <w:rFonts w:ascii="GHEA Grapalat" w:hAnsi="GHEA Grapalat" w:cs="Sylfaen"/>
          <w:i/>
          <w:u w:val="single"/>
        </w:rPr>
      </w:pPr>
      <w:r>
        <w:rPr>
          <w:rFonts w:ascii="GHEA Grapalat" w:hAnsi="GHEA Grapalat"/>
          <w:i/>
        </w:rPr>
        <w:t xml:space="preserve">      </w:t>
      </w:r>
    </w:p>
    <w:p w14:paraId="5920C28D" w14:textId="77777777"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8D47715" w14:textId="77777777" w:rsidR="00D20650" w:rsidRDefault="00D20650" w:rsidP="00DB4988">
      <w:pPr>
        <w:pStyle w:val="BodyTextIndent"/>
        <w:widowControl w:val="0"/>
        <w:spacing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14:paraId="6C01DDA3" w14:textId="77777777" w:rsidR="000405A7" w:rsidRDefault="000405A7" w:rsidP="000405A7">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69E954FE" w14:textId="77777777"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p>
    <w:p w14:paraId="376E717C" w14:textId="4CFE96A7" w:rsidR="00D20650" w:rsidRDefault="00D20650" w:rsidP="00DB498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F102F0" w:rsidRPr="00F102F0">
        <w:rPr>
          <w:rFonts w:ascii="GHEA Grapalat" w:hAnsi="GHEA Grapalat"/>
          <w:i w:val="0"/>
          <w:sz w:val="24"/>
          <w:szCs w:val="24"/>
        </w:rPr>
        <w:t>13</w:t>
      </w:r>
      <w:r w:rsidRPr="009044F1">
        <w:rPr>
          <w:rFonts w:ascii="GHEA Grapalat" w:hAnsi="GHEA Grapalat"/>
          <w:i w:val="0"/>
          <w:sz w:val="24"/>
          <w:szCs w:val="24"/>
        </w:rPr>
        <w:t>" "</w:t>
      </w:r>
      <w:r w:rsidR="00540960">
        <w:rPr>
          <w:rFonts w:ascii="GHEA Grapalat" w:hAnsi="GHEA Grapalat"/>
          <w:i w:val="0"/>
          <w:sz w:val="24"/>
          <w:szCs w:val="24"/>
        </w:rPr>
        <w:t>январ</w:t>
      </w:r>
      <w:r w:rsidR="00F3405D">
        <w:rPr>
          <w:rFonts w:ascii="GHEA Grapalat" w:hAnsi="GHEA Grapalat"/>
          <w:i w:val="0"/>
          <w:sz w:val="24"/>
          <w:szCs w:val="24"/>
        </w:rPr>
        <w:t>я</w:t>
      </w:r>
      <w:r w:rsidRPr="009044F1">
        <w:rPr>
          <w:rFonts w:ascii="GHEA Grapalat" w:hAnsi="GHEA Grapalat"/>
          <w:i w:val="0"/>
          <w:sz w:val="24"/>
          <w:szCs w:val="24"/>
        </w:rPr>
        <w:t>" 20</w:t>
      </w:r>
      <w:r w:rsidR="00DB4988">
        <w:rPr>
          <w:rFonts w:ascii="GHEA Grapalat" w:hAnsi="GHEA Grapalat"/>
          <w:i w:val="0"/>
          <w:sz w:val="24"/>
          <w:szCs w:val="24"/>
        </w:rPr>
        <w:t>2</w:t>
      </w:r>
      <w:r w:rsidR="000405A7">
        <w:rPr>
          <w:rFonts w:ascii="GHEA Grapalat" w:hAnsi="GHEA Grapalat"/>
          <w:i w:val="0"/>
          <w:sz w:val="24"/>
          <w:szCs w:val="24"/>
          <w:lang w:val="hy-AM"/>
        </w:rPr>
        <w:t>6</w:t>
      </w:r>
      <w:r>
        <w:rPr>
          <w:rFonts w:ascii="GHEA Grapalat" w:hAnsi="GHEA Grapalat"/>
          <w:i w:val="0"/>
          <w:sz w:val="24"/>
          <w:szCs w:val="24"/>
        </w:rPr>
        <w:t xml:space="preserve"> </w:t>
      </w:r>
      <w:r w:rsidRPr="009044F1">
        <w:rPr>
          <w:rFonts w:ascii="GHEA Grapalat" w:hAnsi="GHEA Grapalat"/>
          <w:i w:val="0"/>
          <w:sz w:val="24"/>
          <w:szCs w:val="24"/>
        </w:rPr>
        <w:t>года "</w:t>
      </w:r>
      <w:r w:rsidR="00F3405D">
        <w:rPr>
          <w:rFonts w:ascii="GHEA Grapalat" w:hAnsi="GHEA Grapalat"/>
          <w:i w:val="0"/>
          <w:sz w:val="24"/>
          <w:szCs w:val="24"/>
          <w:lang w:val="hy-AM"/>
        </w:rPr>
        <w:t>3</w:t>
      </w:r>
      <w:r w:rsidRPr="009044F1">
        <w:rPr>
          <w:rFonts w:ascii="GHEA Grapalat" w:hAnsi="GHEA Grapalat"/>
          <w:i w:val="0"/>
          <w:sz w:val="24"/>
          <w:szCs w:val="24"/>
        </w:rPr>
        <w:t xml:space="preserve">" </w:t>
      </w:r>
    </w:p>
    <w:p w14:paraId="23047A64" w14:textId="12DF7FAA"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BA2ADE">
        <w:rPr>
          <w:rFonts w:ascii="GHEA Grapalat" w:hAnsi="GHEA Grapalat"/>
          <w:i w:val="0"/>
          <w:sz w:val="24"/>
          <w:szCs w:val="24"/>
        </w:rPr>
        <w:t>EQ-BMKHTSDZB-</w:t>
      </w:r>
      <w:r w:rsidR="00185E00">
        <w:rPr>
          <w:rFonts w:ascii="GHEA Grapalat" w:hAnsi="GHEA Grapalat"/>
          <w:i w:val="0"/>
          <w:sz w:val="24"/>
          <w:szCs w:val="24"/>
        </w:rPr>
        <w:t>26/16</w:t>
      </w:r>
    </w:p>
    <w:p w14:paraId="7DD807B8" w14:textId="77777777" w:rsidR="00D20650" w:rsidRPr="009044F1" w:rsidRDefault="00D20650" w:rsidP="00DB4988">
      <w:pPr>
        <w:pStyle w:val="BodyTextIndent"/>
        <w:widowControl w:val="0"/>
        <w:spacing w:line="240" w:lineRule="auto"/>
        <w:rPr>
          <w:rFonts w:ascii="GHEA Grapalat" w:hAnsi="GHEA Grapalat"/>
          <w:i w:val="0"/>
          <w:sz w:val="24"/>
          <w:szCs w:val="24"/>
        </w:rPr>
      </w:pPr>
    </w:p>
    <w:p w14:paraId="67F90D6C" w14:textId="77777777" w:rsidR="00DB4988" w:rsidRPr="00DC0119" w:rsidRDefault="00DB4988" w:rsidP="00DB4988">
      <w:pPr>
        <w:pStyle w:val="BodyTextIndent"/>
        <w:widowControl w:val="0"/>
        <w:spacing w:line="240" w:lineRule="auto"/>
        <w:ind w:firstLine="567"/>
        <w:rPr>
          <w:rFonts w:ascii="GHEA Grapalat" w:hAnsi="GHEA Grapalat"/>
          <w:i w:val="0"/>
          <w:sz w:val="24"/>
          <w:szCs w:val="24"/>
        </w:rPr>
      </w:pPr>
      <w:r w:rsidRPr="00DC0119">
        <w:rPr>
          <w:rFonts w:ascii="GHEA Grapalat" w:hAnsi="GHEA Grapalat"/>
          <w:i w:val="0"/>
          <w:sz w:val="24"/>
          <w:szCs w:val="24"/>
        </w:rPr>
        <w:t xml:space="preserve">Заказчик мэрия г.Еревана находящийся по адресу: РА, г.Ереван, ул. Аргишти 1 объявляет </w:t>
      </w:r>
      <w:r>
        <w:rPr>
          <w:rFonts w:ascii="GHEA Grapalat" w:hAnsi="GHEA Grapalat"/>
          <w:i w:val="0"/>
          <w:sz w:val="24"/>
          <w:szCs w:val="24"/>
        </w:rPr>
        <w:t>открытого конкурса</w:t>
      </w:r>
      <w:r w:rsidRPr="00DC0119">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DC0119">
        <w:rPr>
          <w:rFonts w:ascii="GHEA Grapalat" w:hAnsi="GHEA Grapalat"/>
          <w:i w:val="0"/>
          <w:sz w:val="24"/>
          <w:szCs w:val="24"/>
          <w:u w:val="single"/>
        </w:rPr>
        <w:t>www.armeps.am</w:t>
      </w:r>
      <w:r>
        <w:fldChar w:fldCharType="end"/>
      </w:r>
      <w:r w:rsidRPr="00DC0119">
        <w:rPr>
          <w:rFonts w:ascii="GHEA Grapalat" w:hAnsi="GHEA Grapalat"/>
          <w:i w:val="0"/>
          <w:sz w:val="24"/>
          <w:szCs w:val="24"/>
        </w:rPr>
        <w:t>).</w:t>
      </w:r>
    </w:p>
    <w:p w14:paraId="5884E118" w14:textId="0FF2516C" w:rsidR="00DB4988" w:rsidRPr="00DC0119" w:rsidRDefault="00DB4988" w:rsidP="00DB4988">
      <w:pPr>
        <w:jc w:val="both"/>
        <w:rPr>
          <w:rFonts w:ascii="GHEA Grapalat" w:hAnsi="GHEA Grapalat"/>
          <w:i/>
        </w:rPr>
      </w:pPr>
      <w:r>
        <w:rPr>
          <w:rFonts w:ascii="GHEA Grapalat" w:hAnsi="GHEA Grapalat"/>
          <w:lang w:val="hy-AM"/>
        </w:rPr>
        <w:t xml:space="preserve">      </w:t>
      </w:r>
      <w:r w:rsidRPr="00DF55D1">
        <w:rPr>
          <w:rFonts w:ascii="GHEA Grapalat" w:hAnsi="GHEA Grapalat"/>
          <w:lang w:val="hy-AM"/>
        </w:rPr>
        <w:t>Участнику, отобранному по итогам конкурса, в установленном</w:t>
      </w:r>
      <w:r w:rsidRPr="00DF55D1">
        <w:rPr>
          <w:rFonts w:ascii="Cambria" w:hAnsi="Cambria" w:cs="Cambria"/>
          <w:lang w:val="hy-AM"/>
        </w:rPr>
        <w:t> </w:t>
      </w:r>
      <w:r w:rsidRPr="00DF55D1">
        <w:rPr>
          <w:rFonts w:ascii="GHEA Grapalat" w:hAnsi="GHEA Grapalat"/>
          <w:lang w:val="hy-AM"/>
        </w:rPr>
        <w:t>порядке будет предложено заключить договор на оказание услуг</w:t>
      </w:r>
      <w:r>
        <w:rPr>
          <w:rFonts w:ascii="GHEA Grapalat" w:hAnsi="GHEA Grapalat"/>
          <w:lang w:val="hy-AM"/>
        </w:rPr>
        <w:t xml:space="preserve"> </w:t>
      </w:r>
      <w:r w:rsidRPr="00DF55D1">
        <w:rPr>
          <w:rFonts w:ascii="GHEA Grapalat" w:hAnsi="GHEA Grapalat"/>
          <w:lang w:val="hy-AM"/>
        </w:rPr>
        <w:t xml:space="preserve">по </w:t>
      </w:r>
      <w:r w:rsidR="00DF55D1" w:rsidRPr="00DF55D1">
        <w:rPr>
          <w:rFonts w:ascii="GHEA Grapalat" w:hAnsi="GHEA Grapalat"/>
          <w:lang w:val="hy-AM"/>
        </w:rPr>
        <w:t xml:space="preserve">приобретении </w:t>
      </w:r>
      <w:r w:rsidR="003D7790" w:rsidRPr="003D7790">
        <w:rPr>
          <w:rFonts w:ascii="GHEA Grapalat" w:hAnsi="GHEA Grapalat"/>
          <w:b/>
          <w:lang w:val="hy-AM"/>
        </w:rPr>
        <w:t>приобретени</w:t>
      </w:r>
      <w:r w:rsidR="009C2B43">
        <w:rPr>
          <w:rFonts w:ascii="GHEA Grapalat" w:hAnsi="GHEA Grapalat"/>
          <w:b/>
        </w:rPr>
        <w:t>ю</w:t>
      </w:r>
      <w:r w:rsidR="003D7790" w:rsidRPr="003D7790">
        <w:rPr>
          <w:rFonts w:ascii="GHEA Grapalat" w:hAnsi="GHEA Grapalat"/>
          <w:b/>
          <w:lang w:val="hy-AM"/>
        </w:rPr>
        <w:t xml:space="preserve"> услуг по «Технико-экономическому обоснованию строительства новой наземной станции (условное название - «Сурмалу») на промежутке между станциями «Зоравар Андраник» и «Сасунци Давит» Ереванского метрополитена, а также восстановлению участка моста Христафора»</w:t>
      </w:r>
      <w:r w:rsidR="00DF55D1" w:rsidRPr="00821AF9">
        <w:rPr>
          <w:rFonts w:ascii="GHEA Grapalat" w:hAnsi="GHEA Grapalat"/>
          <w:b/>
          <w:lang w:val="hy-AM"/>
        </w:rPr>
        <w:t>"</w:t>
      </w:r>
      <w:r w:rsidR="00DF55D1" w:rsidRPr="00DF55D1">
        <w:rPr>
          <w:rFonts w:ascii="GHEA Grapalat" w:hAnsi="GHEA Grapalat"/>
          <w:lang w:val="hy-AM"/>
        </w:rPr>
        <w:t xml:space="preserve"> </w:t>
      </w:r>
      <w:r w:rsidRPr="00DF55D1">
        <w:rPr>
          <w:rFonts w:ascii="GHEA Grapalat" w:hAnsi="GHEA Grapalat"/>
          <w:lang w:val="hy-AM"/>
        </w:rPr>
        <w:t>(далее — договор).</w:t>
      </w:r>
    </w:p>
    <w:p w14:paraId="2C738523" w14:textId="77777777" w:rsidR="00D20650" w:rsidRPr="009044F1" w:rsidRDefault="00D20650" w:rsidP="00DB498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66C76129" w14:textId="77777777" w:rsidR="00D20650" w:rsidRDefault="00D20650" w:rsidP="00DB498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9E74CBF" w14:textId="77777777" w:rsidR="00D20650" w:rsidRPr="003F762C" w:rsidRDefault="00D20650" w:rsidP="00DB498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593024AA" w14:textId="77777777" w:rsidR="00D20650" w:rsidRPr="00D5443D" w:rsidRDefault="00D20650" w:rsidP="00DB498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B74EC28" w14:textId="68E7D369"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w:instrText>
      </w:r>
      <w:r>
        <w:fldChar w:fldCharType="separate"/>
      </w:r>
      <w:r w:rsidRPr="007F43CD">
        <w:rPr>
          <w:rStyle w:val="Hyperlink"/>
          <w:rFonts w:ascii="GHEA Grapalat" w:hAnsi="GHEA Grapalat"/>
          <w:i w:val="0"/>
          <w:iCs/>
          <w:sz w:val="24"/>
          <w:szCs w:val="24"/>
          <w:u w:val="none"/>
        </w:rPr>
        <w:t>www.armeps.am</w:t>
      </w:r>
      <w:r>
        <w:fldChar w:fldCharType="end"/>
      </w:r>
      <w:r w:rsidRPr="007F43CD">
        <w:rPr>
          <w:rFonts w:ascii="GHEA Grapalat" w:hAnsi="GHEA Grapalat"/>
          <w:i w:val="0"/>
          <w:iCs/>
          <w:sz w:val="24"/>
          <w:szCs w:val="24"/>
        </w:rPr>
        <w:t xml:space="preserve">), до </w:t>
      </w:r>
      <w:r w:rsidR="00F3405D">
        <w:rPr>
          <w:rFonts w:ascii="GHEA Grapalat" w:hAnsi="GHEA Grapalat"/>
          <w:i w:val="0"/>
          <w:iCs/>
          <w:sz w:val="24"/>
          <w:szCs w:val="24"/>
        </w:rPr>
        <w:t>11:00</w:t>
      </w:r>
      <w:r w:rsidRPr="007F43CD">
        <w:rPr>
          <w:rFonts w:ascii="GHEA Grapalat" w:hAnsi="GHEA Grapalat"/>
          <w:i w:val="0"/>
          <w:iCs/>
          <w:sz w:val="24"/>
          <w:szCs w:val="24"/>
        </w:rPr>
        <w:t xml:space="preserve"> часов </w:t>
      </w:r>
      <w:r w:rsidR="00F102F0" w:rsidRPr="00F102F0">
        <w:rPr>
          <w:rFonts w:ascii="GHEA Grapalat" w:hAnsi="GHEA Grapalat"/>
          <w:i w:val="0"/>
          <w:iCs/>
          <w:sz w:val="24"/>
          <w:szCs w:val="24"/>
        </w:rPr>
        <w:t>16</w:t>
      </w:r>
      <w:r w:rsidR="00483350" w:rsidRPr="00F3405D">
        <w:rPr>
          <w:rFonts w:ascii="GHEA Grapalat" w:hAnsi="GHEA Grapalat"/>
          <w:b/>
          <w:bCs/>
          <w:i w:val="0"/>
          <w:iCs/>
          <w:sz w:val="24"/>
          <w:szCs w:val="24"/>
          <w:lang w:val="hy-AM"/>
        </w:rPr>
        <w:t>.</w:t>
      </w:r>
      <w:r w:rsidR="00185E00">
        <w:rPr>
          <w:rFonts w:ascii="GHEA Grapalat" w:hAnsi="GHEA Grapalat"/>
          <w:b/>
          <w:bCs/>
          <w:i w:val="0"/>
          <w:iCs/>
          <w:sz w:val="24"/>
          <w:szCs w:val="24"/>
          <w:lang w:val="hy-AM"/>
        </w:rPr>
        <w:t>02</w:t>
      </w:r>
      <w:r w:rsidR="00483350" w:rsidRPr="00F3405D">
        <w:rPr>
          <w:rFonts w:ascii="GHEA Grapalat" w:hAnsi="GHEA Grapalat"/>
          <w:b/>
          <w:bCs/>
          <w:i w:val="0"/>
          <w:iCs/>
          <w:sz w:val="24"/>
          <w:szCs w:val="24"/>
          <w:lang w:val="hy-AM"/>
        </w:rPr>
        <w:t>.202</w:t>
      </w:r>
      <w:r w:rsidR="00185E00">
        <w:rPr>
          <w:rFonts w:ascii="GHEA Grapalat" w:hAnsi="GHEA Grapalat"/>
          <w:b/>
          <w:bCs/>
          <w:i w:val="0"/>
          <w:iCs/>
          <w:sz w:val="24"/>
          <w:szCs w:val="24"/>
          <w:lang w:val="hy-AM"/>
        </w:rPr>
        <w:t>6</w:t>
      </w:r>
      <w:r w:rsidRPr="00F3405D">
        <w:rPr>
          <w:rFonts w:ascii="GHEA Grapalat" w:hAnsi="GHEA Grapalat"/>
          <w:b/>
          <w:bCs/>
          <w:i w:val="0"/>
          <w:iCs/>
          <w:sz w:val="24"/>
          <w:szCs w:val="24"/>
        </w:rPr>
        <w:t>г</w:t>
      </w:r>
      <w:r w:rsidRPr="007F43CD">
        <w:rPr>
          <w:rFonts w:ascii="GHEA Grapalat" w:hAnsi="GHEA Grapalat"/>
          <w:i w:val="0"/>
          <w:iCs/>
          <w:sz w:val="24"/>
          <w:szCs w:val="24"/>
        </w:rPr>
        <w:t xml:space="preserve"> </w:t>
      </w:r>
      <w:r w:rsidRPr="007F43CD">
        <w:rPr>
          <w:rFonts w:ascii="GHEA Grapalat" w:hAnsi="GHEA Grapalat"/>
          <w:i w:val="0"/>
          <w:iCs/>
          <w:sz w:val="24"/>
          <w:szCs w:val="24"/>
          <w:lang w:val="hy-AM"/>
        </w:rPr>
        <w:t xml:space="preserve"> </w:t>
      </w:r>
      <w:r w:rsidRPr="007F43CD">
        <w:rPr>
          <w:rFonts w:ascii="GHEA Grapalat" w:hAnsi="GHEA Grapalat"/>
          <w:i w:val="0"/>
          <w:iCs/>
          <w:sz w:val="24"/>
          <w:szCs w:val="24"/>
        </w:rPr>
        <w:t>дня с даты опубликования настоящего объявления.Кроме армянского языка заявки могут быть поданы также на английском или русском языке.</w:t>
      </w:r>
    </w:p>
    <w:p w14:paraId="5F94A155" w14:textId="136265B9"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 xml:space="preserve">Вскрытие заявок будет проводиться в электронной форме, посредством системы электронных закупок Armeps, в </w:t>
      </w:r>
      <w:r w:rsidR="00F3405D">
        <w:rPr>
          <w:rFonts w:ascii="GHEA Grapalat" w:hAnsi="GHEA Grapalat"/>
          <w:b/>
          <w:i w:val="0"/>
          <w:iCs/>
          <w:sz w:val="24"/>
          <w:szCs w:val="24"/>
        </w:rPr>
        <w:t>11:00</w:t>
      </w:r>
      <w:r w:rsidRPr="00E5782E">
        <w:rPr>
          <w:rFonts w:ascii="GHEA Grapalat" w:hAnsi="GHEA Grapalat"/>
          <w:b/>
          <w:i w:val="0"/>
          <w:iCs/>
          <w:sz w:val="24"/>
          <w:szCs w:val="24"/>
        </w:rPr>
        <w:t xml:space="preserve"> часов </w:t>
      </w:r>
      <w:r w:rsidR="00F102F0" w:rsidRPr="00F102F0">
        <w:rPr>
          <w:rFonts w:ascii="GHEA Grapalat" w:hAnsi="GHEA Grapalat"/>
          <w:b/>
          <w:i w:val="0"/>
          <w:iCs/>
          <w:sz w:val="24"/>
          <w:szCs w:val="24"/>
        </w:rPr>
        <w:t>16</w:t>
      </w:r>
      <w:r w:rsidR="00185E00" w:rsidRPr="00F3405D">
        <w:rPr>
          <w:rFonts w:ascii="GHEA Grapalat" w:hAnsi="GHEA Grapalat"/>
          <w:b/>
          <w:bCs/>
          <w:i w:val="0"/>
          <w:iCs/>
          <w:sz w:val="24"/>
          <w:szCs w:val="24"/>
          <w:lang w:val="hy-AM"/>
        </w:rPr>
        <w:t>.</w:t>
      </w:r>
      <w:r w:rsidR="00185E00">
        <w:rPr>
          <w:rFonts w:ascii="GHEA Grapalat" w:hAnsi="GHEA Grapalat"/>
          <w:b/>
          <w:bCs/>
          <w:i w:val="0"/>
          <w:iCs/>
          <w:sz w:val="24"/>
          <w:szCs w:val="24"/>
          <w:lang w:val="hy-AM"/>
        </w:rPr>
        <w:t>02</w:t>
      </w:r>
      <w:r w:rsidR="00185E00" w:rsidRPr="00F3405D">
        <w:rPr>
          <w:rFonts w:ascii="GHEA Grapalat" w:hAnsi="GHEA Grapalat"/>
          <w:b/>
          <w:bCs/>
          <w:i w:val="0"/>
          <w:iCs/>
          <w:sz w:val="24"/>
          <w:szCs w:val="24"/>
          <w:lang w:val="hy-AM"/>
        </w:rPr>
        <w:t>.202</w:t>
      </w:r>
      <w:r w:rsidR="00185E00">
        <w:rPr>
          <w:rFonts w:ascii="GHEA Grapalat" w:hAnsi="GHEA Grapalat"/>
          <w:b/>
          <w:bCs/>
          <w:i w:val="0"/>
          <w:iCs/>
          <w:sz w:val="24"/>
          <w:szCs w:val="24"/>
          <w:lang w:val="hy-AM"/>
        </w:rPr>
        <w:t>6</w:t>
      </w:r>
      <w:r w:rsidR="00185E00" w:rsidRPr="00F3405D">
        <w:rPr>
          <w:rFonts w:ascii="GHEA Grapalat" w:hAnsi="GHEA Grapalat"/>
          <w:b/>
          <w:bCs/>
          <w:i w:val="0"/>
          <w:iCs/>
          <w:sz w:val="24"/>
          <w:szCs w:val="24"/>
        </w:rPr>
        <w:t>г</w:t>
      </w:r>
      <w:r w:rsidRPr="007F43CD">
        <w:rPr>
          <w:rFonts w:ascii="GHEA Grapalat" w:hAnsi="GHEA Grapalat"/>
          <w:b/>
          <w:i w:val="0"/>
          <w:iCs/>
          <w:sz w:val="24"/>
          <w:szCs w:val="24"/>
        </w:rPr>
        <w:t xml:space="preserve">. </w:t>
      </w:r>
      <w:r w:rsidRPr="007F43CD">
        <w:rPr>
          <w:rFonts w:ascii="GHEA Grapalat" w:hAnsi="GHEA Grapalat"/>
          <w:i w:val="0"/>
          <w:iCs/>
          <w:sz w:val="24"/>
          <w:szCs w:val="24"/>
        </w:rPr>
        <w:t xml:space="preserve">со дня </w:t>
      </w:r>
      <w:r w:rsidRPr="007F43CD">
        <w:rPr>
          <w:rFonts w:ascii="GHEA Grapalat" w:hAnsi="GHEA Grapalat"/>
          <w:i w:val="0"/>
          <w:iCs/>
          <w:sz w:val="24"/>
          <w:szCs w:val="24"/>
        </w:rPr>
        <w:lastRenderedPageBreak/>
        <w:t>опубликования настоящего объявления.</w:t>
      </w:r>
    </w:p>
    <w:p w14:paraId="63FE1BCF" w14:textId="77777777"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67DBD8D" w14:textId="59D3A8A9" w:rsidR="007F43CD" w:rsidRPr="007F43CD" w:rsidRDefault="007F43CD" w:rsidP="007F43CD">
      <w:pPr>
        <w:pStyle w:val="BodyTextIndent"/>
        <w:spacing w:line="240" w:lineRule="auto"/>
        <w:ind w:firstLine="567"/>
        <w:rPr>
          <w:rFonts w:ascii="GHEA Grapalat" w:hAnsi="GHEA Grapalat"/>
          <w:i w:val="0"/>
          <w:iCs/>
          <w:sz w:val="24"/>
          <w:szCs w:val="24"/>
        </w:rPr>
      </w:pPr>
      <w:r w:rsidRPr="007F43CD">
        <w:rPr>
          <w:rFonts w:ascii="GHEA Grapalat" w:hAnsi="GHEA Grapalat"/>
          <w:i w:val="0"/>
          <w:iCs/>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D8688C">
        <w:rPr>
          <w:rFonts w:ascii="GHEA Grapalat" w:hAnsi="GHEA Grapalat"/>
          <w:i w:val="0"/>
          <w:iCs/>
          <w:sz w:val="24"/>
          <w:szCs w:val="24"/>
        </w:rPr>
        <w:t>Г</w:t>
      </w:r>
      <w:r w:rsidR="00D86DB8">
        <w:rPr>
          <w:rFonts w:ascii="GHEA Grapalat" w:hAnsi="GHEA Grapalat"/>
          <w:i w:val="0"/>
          <w:iCs/>
          <w:sz w:val="24"/>
          <w:szCs w:val="24"/>
        </w:rPr>
        <w:t xml:space="preserve">. </w:t>
      </w:r>
      <w:r w:rsidR="00D8688C">
        <w:rPr>
          <w:rFonts w:ascii="GHEA Grapalat" w:hAnsi="GHEA Grapalat"/>
          <w:i w:val="0"/>
          <w:iCs/>
          <w:sz w:val="24"/>
          <w:szCs w:val="24"/>
        </w:rPr>
        <w:t>Мурад</w:t>
      </w:r>
      <w:r w:rsidR="00D86DB8">
        <w:rPr>
          <w:rFonts w:ascii="GHEA Grapalat" w:hAnsi="GHEA Grapalat"/>
          <w:i w:val="0"/>
          <w:iCs/>
          <w:sz w:val="24"/>
          <w:szCs w:val="24"/>
        </w:rPr>
        <w:t>ян</w:t>
      </w:r>
      <w:r w:rsidRPr="007F43CD">
        <w:rPr>
          <w:rFonts w:ascii="GHEA Grapalat" w:hAnsi="GHEA Grapalat"/>
          <w:i w:val="0"/>
          <w:iCs/>
          <w:sz w:val="24"/>
          <w:szCs w:val="24"/>
        </w:rPr>
        <w:t>.</w:t>
      </w:r>
    </w:p>
    <w:p w14:paraId="40DD8C89" w14:textId="0A3B37FE" w:rsidR="007F43CD" w:rsidRPr="007F43CD" w:rsidRDefault="007F43CD" w:rsidP="007F43CD">
      <w:pPr>
        <w:pStyle w:val="FootnoteText"/>
        <w:tabs>
          <w:tab w:val="left" w:pos="1350"/>
        </w:tabs>
        <w:ind w:firstLine="90"/>
        <w:jc w:val="both"/>
        <w:rPr>
          <w:rFonts w:ascii="GHEA Grapalat" w:hAnsi="GHEA Grapalat"/>
          <w:iCs/>
          <w:sz w:val="24"/>
          <w:szCs w:val="24"/>
        </w:rPr>
      </w:pPr>
      <w:r w:rsidRPr="007F43CD">
        <w:rPr>
          <w:rFonts w:ascii="GHEA Grapalat" w:hAnsi="GHEA Grapalat"/>
          <w:iCs/>
          <w:sz w:val="24"/>
          <w:szCs w:val="24"/>
        </w:rPr>
        <w:t xml:space="preserve">Телефон` </w:t>
      </w:r>
      <w:r w:rsidR="00EE4BCE">
        <w:rPr>
          <w:rFonts w:ascii="GHEA Grapalat" w:hAnsi="GHEA Grapalat"/>
          <w:iCs/>
          <w:sz w:val="24"/>
          <w:szCs w:val="24"/>
        </w:rPr>
        <w:t>01151437</w:t>
      </w:r>
      <w:r w:rsidR="00D8688C">
        <w:rPr>
          <w:rFonts w:ascii="GHEA Grapalat" w:hAnsi="GHEA Grapalat"/>
          <w:iCs/>
          <w:sz w:val="24"/>
          <w:szCs w:val="24"/>
        </w:rPr>
        <w:t>3</w:t>
      </w:r>
    </w:p>
    <w:p w14:paraId="0E653419" w14:textId="1F9FC552" w:rsidR="007F43CD" w:rsidRPr="007F43CD" w:rsidRDefault="007F43CD" w:rsidP="007F43CD">
      <w:pPr>
        <w:pStyle w:val="FootnoteText"/>
        <w:tabs>
          <w:tab w:val="left" w:pos="1350"/>
        </w:tabs>
        <w:ind w:firstLine="90"/>
        <w:jc w:val="both"/>
        <w:rPr>
          <w:rFonts w:ascii="GHEA Grapalat" w:hAnsi="GHEA Grapalat"/>
          <w:iCs/>
          <w:sz w:val="24"/>
          <w:szCs w:val="24"/>
        </w:rPr>
      </w:pPr>
      <w:r w:rsidRPr="007F43CD">
        <w:rPr>
          <w:rFonts w:ascii="GHEA Grapalat" w:hAnsi="GHEA Grapalat"/>
          <w:iCs/>
          <w:sz w:val="24"/>
          <w:szCs w:val="24"/>
        </w:rPr>
        <w:t xml:space="preserve">Электронная почта` </w:t>
      </w:r>
      <w:proofErr w:type="spellStart"/>
      <w:r w:rsidR="00D8688C">
        <w:rPr>
          <w:rFonts w:ascii="GHEA Grapalat" w:hAnsi="GHEA Grapalat"/>
          <w:iCs/>
          <w:sz w:val="24"/>
          <w:szCs w:val="24"/>
          <w:lang w:val="en-US"/>
        </w:rPr>
        <w:t>gor</w:t>
      </w:r>
      <w:proofErr w:type="spellEnd"/>
      <w:r w:rsidR="00D8688C" w:rsidRPr="00D8688C">
        <w:rPr>
          <w:rFonts w:ascii="GHEA Grapalat" w:hAnsi="GHEA Grapalat"/>
          <w:iCs/>
          <w:sz w:val="24"/>
          <w:szCs w:val="24"/>
        </w:rPr>
        <w:t>.</w:t>
      </w:r>
      <w:proofErr w:type="spellStart"/>
      <w:r w:rsidR="00D8688C">
        <w:rPr>
          <w:rFonts w:ascii="GHEA Grapalat" w:hAnsi="GHEA Grapalat"/>
          <w:iCs/>
          <w:sz w:val="24"/>
          <w:szCs w:val="24"/>
          <w:lang w:val="en-US"/>
        </w:rPr>
        <w:t>muradyan</w:t>
      </w:r>
      <w:proofErr w:type="spellEnd"/>
      <w:r w:rsidR="00D8688C" w:rsidRPr="00D8688C">
        <w:rPr>
          <w:rFonts w:ascii="GHEA Grapalat" w:hAnsi="GHEA Grapalat"/>
          <w:iCs/>
          <w:sz w:val="24"/>
          <w:szCs w:val="24"/>
        </w:rPr>
        <w:t>@</w:t>
      </w:r>
      <w:proofErr w:type="spellStart"/>
      <w:r w:rsidR="00D8688C">
        <w:rPr>
          <w:rFonts w:ascii="GHEA Grapalat" w:hAnsi="GHEA Grapalat"/>
          <w:iCs/>
          <w:sz w:val="24"/>
          <w:szCs w:val="24"/>
          <w:lang w:val="en-US"/>
        </w:rPr>
        <w:t>yerevan</w:t>
      </w:r>
      <w:proofErr w:type="spellEnd"/>
      <w:r w:rsidR="00D8688C" w:rsidRPr="00D8688C">
        <w:rPr>
          <w:rFonts w:ascii="GHEA Grapalat" w:hAnsi="GHEA Grapalat"/>
          <w:iCs/>
          <w:sz w:val="24"/>
          <w:szCs w:val="24"/>
        </w:rPr>
        <w:t>.</w:t>
      </w:r>
      <w:r w:rsidR="00D8688C">
        <w:rPr>
          <w:rFonts w:ascii="GHEA Grapalat" w:hAnsi="GHEA Grapalat"/>
          <w:iCs/>
          <w:sz w:val="24"/>
          <w:szCs w:val="24"/>
          <w:lang w:val="en-US"/>
        </w:rPr>
        <w:t>am</w:t>
      </w:r>
    </w:p>
    <w:p w14:paraId="734B35ED" w14:textId="33C36391" w:rsidR="00D20650" w:rsidRPr="007F43CD" w:rsidRDefault="007F43CD" w:rsidP="007F43CD">
      <w:pPr>
        <w:pStyle w:val="BodyTextIndent"/>
        <w:widowControl w:val="0"/>
        <w:spacing w:line="240" w:lineRule="auto"/>
        <w:ind w:firstLine="0"/>
        <w:jc w:val="left"/>
        <w:rPr>
          <w:rFonts w:ascii="GHEA Grapalat" w:hAnsi="GHEA Grapalat"/>
          <w:i w:val="0"/>
          <w:iCs/>
          <w:sz w:val="24"/>
          <w:szCs w:val="24"/>
        </w:rPr>
      </w:pPr>
      <w:r w:rsidRPr="007F43CD">
        <w:rPr>
          <w:rFonts w:ascii="GHEA Grapalat" w:hAnsi="GHEA Grapalat"/>
          <w:i w:val="0"/>
          <w:iCs/>
          <w:sz w:val="24"/>
          <w:szCs w:val="24"/>
        </w:rPr>
        <w:t xml:space="preserve"> </w:t>
      </w:r>
      <w:r w:rsidR="00D20650" w:rsidRPr="007F43CD">
        <w:rPr>
          <w:rFonts w:ascii="GHEA Grapalat" w:hAnsi="GHEA Grapalat"/>
          <w:i w:val="0"/>
          <w:iCs/>
          <w:sz w:val="24"/>
          <w:szCs w:val="24"/>
        </w:rPr>
        <w:t xml:space="preserve">Заказчик </w:t>
      </w:r>
      <w:r w:rsidRPr="007F43CD">
        <w:rPr>
          <w:rFonts w:ascii="GHEA Grapalat" w:hAnsi="GHEA Grapalat"/>
          <w:i w:val="0"/>
          <w:iCs/>
          <w:sz w:val="24"/>
          <w:szCs w:val="24"/>
        </w:rPr>
        <w:t>мерия г. Ереван.</w:t>
      </w:r>
    </w:p>
    <w:p w14:paraId="2760C6CD" w14:textId="447B9731" w:rsidR="00D20650" w:rsidRPr="00D5443D" w:rsidRDefault="00D20650" w:rsidP="00DB4988">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01D19A13" w14:textId="77777777" w:rsidR="00061514" w:rsidRPr="009044F1" w:rsidRDefault="00061514" w:rsidP="00061514">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61107B9B" w14:textId="4CA7CC00" w:rsidR="00061514" w:rsidRPr="009044F1" w:rsidRDefault="00061514" w:rsidP="00061514">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открытый конкурс</w:t>
      </w:r>
      <w:r w:rsidRPr="001B32D9">
        <w:rPr>
          <w:rFonts w:ascii="GHEA Grapalat" w:hAnsi="GHEA Grapalat" w:cs="Sylfaen"/>
          <w:i/>
        </w:rPr>
        <w:br/>
      </w:r>
      <w:r w:rsidRPr="009044F1">
        <w:rPr>
          <w:rFonts w:ascii="GHEA Grapalat" w:hAnsi="GHEA Grapalat"/>
          <w:i/>
        </w:rPr>
        <w:t xml:space="preserve">под кодом </w:t>
      </w:r>
      <w:r w:rsidRPr="00A04A19">
        <w:rPr>
          <w:rFonts w:ascii="GHEA Grapalat" w:hAnsi="GHEA Grapalat"/>
          <w:i/>
        </w:rPr>
        <w:t xml:space="preserve"> </w:t>
      </w:r>
      <w:r w:rsidR="00BA2ADE">
        <w:rPr>
          <w:rFonts w:ascii="GHEA Grapalat" w:hAnsi="GHEA Grapalat"/>
          <w:i/>
          <w:lang w:val="en-US"/>
        </w:rPr>
        <w:t>EQ</w:t>
      </w:r>
      <w:r w:rsidR="00BA2ADE" w:rsidRPr="00BA2ADE">
        <w:rPr>
          <w:rFonts w:ascii="GHEA Grapalat" w:hAnsi="GHEA Grapalat"/>
          <w:i/>
        </w:rPr>
        <w:t>-</w:t>
      </w:r>
      <w:r w:rsidR="00BA2ADE">
        <w:rPr>
          <w:rFonts w:ascii="GHEA Grapalat" w:hAnsi="GHEA Grapalat"/>
          <w:i/>
          <w:lang w:val="en-US"/>
        </w:rPr>
        <w:t>BMKHTSDZB</w:t>
      </w:r>
      <w:r w:rsidR="00BA2ADE" w:rsidRPr="00BA2ADE">
        <w:rPr>
          <w:rFonts w:ascii="GHEA Grapalat" w:hAnsi="GHEA Grapalat"/>
          <w:i/>
        </w:rPr>
        <w:t>-</w:t>
      </w:r>
      <w:r w:rsidR="00185E00">
        <w:rPr>
          <w:rFonts w:ascii="GHEA Grapalat" w:hAnsi="GHEA Grapalat"/>
          <w:i/>
        </w:rPr>
        <w:t>26/16</w:t>
      </w:r>
      <w:r w:rsidRPr="001B32D9">
        <w:rPr>
          <w:rFonts w:ascii="GHEA Grapalat" w:hAnsi="GHEA Grapalat" w:cs="Times Armenian"/>
          <w:i/>
        </w:rPr>
        <w:br/>
      </w:r>
      <w:r>
        <w:rPr>
          <w:rFonts w:ascii="GHEA Grapalat" w:hAnsi="GHEA Grapalat"/>
          <w:i/>
        </w:rPr>
        <w:t xml:space="preserve">№ </w:t>
      </w:r>
      <w:r w:rsidRPr="001F5C2F">
        <w:rPr>
          <w:rFonts w:ascii="GHEA Grapalat" w:hAnsi="GHEA Grapalat"/>
          <w:i/>
        </w:rPr>
        <w:t>3 от</w:t>
      </w:r>
      <w:r w:rsidR="00F102F0" w:rsidRPr="003F47DF">
        <w:rPr>
          <w:rFonts w:ascii="GHEA Grapalat" w:hAnsi="GHEA Grapalat"/>
          <w:i/>
        </w:rPr>
        <w:t>13</w:t>
      </w:r>
      <w:r>
        <w:rPr>
          <w:rFonts w:ascii="GHEA Grapalat" w:hAnsi="GHEA Grapalat"/>
          <w:i/>
          <w:lang w:val="hy-AM"/>
        </w:rPr>
        <w:t>.</w:t>
      </w:r>
      <w:r w:rsidR="00185E00">
        <w:rPr>
          <w:rFonts w:ascii="GHEA Grapalat" w:hAnsi="GHEA Grapalat"/>
          <w:i/>
          <w:lang w:val="hy-AM"/>
        </w:rPr>
        <w:t>01</w:t>
      </w:r>
      <w:r w:rsidRPr="001F5C2F">
        <w:rPr>
          <w:rFonts w:ascii="GHEA Grapalat" w:hAnsi="GHEA Grapalat"/>
          <w:i/>
        </w:rPr>
        <w:t>.</w:t>
      </w:r>
      <w:r w:rsidRPr="009044F1">
        <w:rPr>
          <w:rFonts w:ascii="GHEA Grapalat" w:hAnsi="GHEA Grapalat"/>
          <w:i/>
        </w:rPr>
        <w:t xml:space="preserve"> </w:t>
      </w:r>
      <w:r>
        <w:rPr>
          <w:rFonts w:ascii="GHEA Grapalat" w:hAnsi="GHEA Grapalat"/>
          <w:i/>
        </w:rPr>
        <w:t>202</w:t>
      </w:r>
      <w:r w:rsidR="00185E00">
        <w:rPr>
          <w:rFonts w:ascii="GHEA Grapalat" w:hAnsi="GHEA Grapalat"/>
          <w:i/>
          <w:lang w:val="hy-AM"/>
        </w:rPr>
        <w:t>6</w:t>
      </w:r>
      <w:r>
        <w:rPr>
          <w:rFonts w:ascii="GHEA Grapalat" w:hAnsi="GHEA Grapalat"/>
          <w:i/>
        </w:rPr>
        <w:t xml:space="preserve"> </w:t>
      </w:r>
      <w:r w:rsidRPr="009044F1">
        <w:rPr>
          <w:rFonts w:ascii="GHEA Grapalat" w:hAnsi="GHEA Grapalat"/>
          <w:i/>
        </w:rPr>
        <w:t>г.</w:t>
      </w:r>
    </w:p>
    <w:p w14:paraId="46B76A22" w14:textId="77777777" w:rsidR="00D20650" w:rsidRPr="009044F1" w:rsidRDefault="00D20650" w:rsidP="00DB4988">
      <w:pPr>
        <w:pStyle w:val="BodyText"/>
        <w:widowControl w:val="0"/>
        <w:spacing w:after="0"/>
        <w:ind w:right="-7" w:firstLine="567"/>
        <w:jc w:val="center"/>
        <w:rPr>
          <w:rFonts w:ascii="GHEA Grapalat" w:hAnsi="GHEA Grapalat"/>
        </w:rPr>
      </w:pPr>
    </w:p>
    <w:p w14:paraId="056F7505" w14:textId="77777777" w:rsidR="00D20650" w:rsidRPr="003A1EBB" w:rsidRDefault="00D20650" w:rsidP="00DB4988">
      <w:pPr>
        <w:pStyle w:val="BodyText"/>
        <w:widowControl w:val="0"/>
        <w:spacing w:after="0"/>
        <w:ind w:right="-7" w:firstLine="567"/>
        <w:jc w:val="center"/>
        <w:rPr>
          <w:rFonts w:ascii="GHEA Grapalat" w:hAnsi="GHEA Grapalat"/>
        </w:rPr>
      </w:pPr>
    </w:p>
    <w:p w14:paraId="1FE8EC0D" w14:textId="77777777" w:rsidR="00D20650" w:rsidRPr="003A1EBB" w:rsidRDefault="00D20650" w:rsidP="00DB4988">
      <w:pPr>
        <w:pStyle w:val="BodyText"/>
        <w:widowControl w:val="0"/>
        <w:spacing w:after="0"/>
        <w:ind w:right="-7" w:firstLine="567"/>
        <w:jc w:val="center"/>
        <w:rPr>
          <w:rFonts w:ascii="GHEA Grapalat" w:hAnsi="GHEA Grapalat"/>
        </w:rPr>
      </w:pPr>
    </w:p>
    <w:p w14:paraId="67AD9C6D" w14:textId="77777777" w:rsidR="00061514" w:rsidRDefault="00061514" w:rsidP="007F43CD">
      <w:pPr>
        <w:pStyle w:val="BodyText"/>
        <w:widowControl w:val="0"/>
        <w:spacing w:after="0"/>
        <w:ind w:right="-7" w:firstLine="567"/>
        <w:jc w:val="center"/>
        <w:rPr>
          <w:rFonts w:ascii="GHEA Grapalat" w:hAnsi="GHEA Grapalat"/>
          <w:caps/>
        </w:rPr>
      </w:pPr>
    </w:p>
    <w:p w14:paraId="0A56FB5C" w14:textId="77777777" w:rsidR="00061514" w:rsidRDefault="00061514" w:rsidP="007F43CD">
      <w:pPr>
        <w:pStyle w:val="BodyText"/>
        <w:widowControl w:val="0"/>
        <w:spacing w:after="0"/>
        <w:ind w:right="-7" w:firstLine="567"/>
        <w:jc w:val="center"/>
        <w:rPr>
          <w:rFonts w:ascii="GHEA Grapalat" w:hAnsi="GHEA Grapalat"/>
          <w:caps/>
        </w:rPr>
      </w:pPr>
    </w:p>
    <w:p w14:paraId="45F5B244" w14:textId="77777777" w:rsidR="00061514" w:rsidRDefault="00061514" w:rsidP="007F43CD">
      <w:pPr>
        <w:pStyle w:val="BodyText"/>
        <w:widowControl w:val="0"/>
        <w:spacing w:after="0"/>
        <w:ind w:right="-7" w:firstLine="567"/>
        <w:jc w:val="center"/>
        <w:rPr>
          <w:rFonts w:ascii="GHEA Grapalat" w:hAnsi="GHEA Grapalat"/>
          <w:caps/>
        </w:rPr>
      </w:pPr>
    </w:p>
    <w:p w14:paraId="7DC4BD3B" w14:textId="77777777" w:rsidR="00061514" w:rsidRDefault="00061514" w:rsidP="007F43CD">
      <w:pPr>
        <w:pStyle w:val="BodyText"/>
        <w:widowControl w:val="0"/>
        <w:spacing w:after="0"/>
        <w:ind w:right="-7" w:firstLine="567"/>
        <w:jc w:val="center"/>
        <w:rPr>
          <w:rFonts w:ascii="GHEA Grapalat" w:hAnsi="GHEA Grapalat"/>
          <w:caps/>
        </w:rPr>
      </w:pPr>
    </w:p>
    <w:p w14:paraId="7F9C7B2A" w14:textId="77777777" w:rsidR="00061514" w:rsidRDefault="00061514" w:rsidP="007F43CD">
      <w:pPr>
        <w:pStyle w:val="BodyText"/>
        <w:widowControl w:val="0"/>
        <w:spacing w:after="0"/>
        <w:ind w:right="-7" w:firstLine="567"/>
        <w:jc w:val="center"/>
        <w:rPr>
          <w:rFonts w:ascii="GHEA Grapalat" w:hAnsi="GHEA Grapalat"/>
          <w:caps/>
        </w:rPr>
      </w:pPr>
    </w:p>
    <w:p w14:paraId="3DD5A40B" w14:textId="77777777" w:rsidR="007F43CD" w:rsidRPr="00897024" w:rsidRDefault="007F43CD" w:rsidP="007F43CD">
      <w:pPr>
        <w:pStyle w:val="BodyText"/>
        <w:widowControl w:val="0"/>
        <w:spacing w:after="0"/>
        <w:ind w:right="-7" w:firstLine="567"/>
        <w:jc w:val="center"/>
        <w:rPr>
          <w:rFonts w:ascii="GHEA Grapalat" w:hAnsi="GHEA Grapalat"/>
          <w:caps/>
        </w:rPr>
      </w:pPr>
      <w:r w:rsidRPr="00897024">
        <w:rPr>
          <w:rFonts w:ascii="GHEA Grapalat" w:hAnsi="GHEA Grapalat"/>
          <w:caps/>
        </w:rPr>
        <w:t>мэрии г.Еревана</w:t>
      </w:r>
    </w:p>
    <w:p w14:paraId="480305C0" w14:textId="77777777" w:rsidR="007F43CD" w:rsidRPr="003A1EBB" w:rsidRDefault="007F43CD" w:rsidP="007F43CD">
      <w:pPr>
        <w:pStyle w:val="BodyText"/>
        <w:widowControl w:val="0"/>
        <w:spacing w:after="0"/>
        <w:ind w:right="-7" w:firstLine="567"/>
        <w:jc w:val="center"/>
        <w:rPr>
          <w:rFonts w:ascii="GHEA Grapalat" w:hAnsi="GHEA Grapalat"/>
        </w:rPr>
      </w:pPr>
    </w:p>
    <w:p w14:paraId="370062BA" w14:textId="77777777" w:rsidR="007F43CD" w:rsidRPr="003A1EBB" w:rsidRDefault="007F43CD" w:rsidP="007F43CD">
      <w:pPr>
        <w:pStyle w:val="BodyText"/>
        <w:widowControl w:val="0"/>
        <w:spacing w:after="0"/>
        <w:ind w:right="-7" w:firstLine="567"/>
        <w:jc w:val="center"/>
        <w:rPr>
          <w:rFonts w:ascii="GHEA Grapalat" w:hAnsi="GHEA Grapalat"/>
        </w:rPr>
      </w:pPr>
    </w:p>
    <w:p w14:paraId="24D85A74" w14:textId="77777777" w:rsidR="007F43CD" w:rsidRPr="009044F1" w:rsidRDefault="007F43CD" w:rsidP="007F43CD">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B12E8AA" w14:textId="77777777" w:rsidR="007F43CD" w:rsidRPr="009044F1" w:rsidRDefault="007F43CD" w:rsidP="007F43CD">
      <w:pPr>
        <w:pStyle w:val="BodyText"/>
        <w:widowControl w:val="0"/>
        <w:spacing w:after="0"/>
        <w:ind w:right="-7" w:firstLine="567"/>
        <w:jc w:val="center"/>
        <w:rPr>
          <w:rFonts w:ascii="GHEA Grapalat" w:hAnsi="GHEA Grapalat" w:cs="Sylfaen"/>
        </w:rPr>
      </w:pPr>
    </w:p>
    <w:p w14:paraId="3F74710A" w14:textId="77777777" w:rsidR="007F43CD" w:rsidRPr="00300561" w:rsidRDefault="007F43CD" w:rsidP="007F43CD">
      <w:pPr>
        <w:pStyle w:val="BodyText"/>
        <w:widowControl w:val="0"/>
        <w:spacing w:after="0"/>
        <w:ind w:right="-7" w:firstLine="567"/>
        <w:jc w:val="center"/>
        <w:rPr>
          <w:rFonts w:ascii="GHEA Grapalat" w:hAnsi="GHEA Grapalat"/>
        </w:rPr>
      </w:pPr>
    </w:p>
    <w:p w14:paraId="712157B5" w14:textId="2595A943" w:rsidR="007F43CD" w:rsidRPr="009044F1" w:rsidRDefault="007F43CD" w:rsidP="007F43CD">
      <w:pPr>
        <w:pStyle w:val="BodyText"/>
        <w:widowControl w:val="0"/>
        <w:spacing w:after="0"/>
        <w:ind w:right="-7"/>
        <w:jc w:val="center"/>
        <w:rPr>
          <w:rFonts w:ascii="GHEA Grapalat" w:hAnsi="GHEA Grapalat"/>
        </w:rPr>
      </w:pPr>
      <w:r w:rsidRPr="00AD29CE">
        <w:rPr>
          <w:rFonts w:ascii="GHEA Grapalat" w:hAnsi="GHEA Grapalat"/>
        </w:rPr>
        <w:t>НА ОТКРЫТЫЙ КОНКУРС</w:t>
      </w:r>
      <w:r w:rsidRPr="009044F1">
        <w:rPr>
          <w:rFonts w:ascii="GHEA Grapalat" w:hAnsi="GHEA Grapalat"/>
        </w:rPr>
        <w:t xml:space="preserve">, ОБЪЯВЛЕННЫЙ С ЦЕЛЬЮ </w:t>
      </w:r>
      <w:r w:rsidR="003D7790" w:rsidRPr="003D7790">
        <w:rPr>
          <w:rFonts w:ascii="GHEA Grapalat" w:hAnsi="GHEA Grapalat"/>
          <w:lang w:val="hy-AM"/>
        </w:rPr>
        <w:t>Закупка приобретении услуг по «Технико-экономическому обоснованию строительства новой наземной станции (условное название - «Сурмалу») на промежутке между станциями «Зоравар Андраник» и «Сасунци Давит» Ереванского метрополитена, а также восстановлению участка моста Христафора»</w:t>
      </w:r>
      <w:r w:rsidRPr="00DF55D1">
        <w:rPr>
          <w:rFonts w:ascii="GHEA Grapalat" w:hAnsi="GHEA Grapalat"/>
          <w:lang w:val="hy-AM"/>
        </w:rPr>
        <w:t xml:space="preserve"> в городе Ереван"</w:t>
      </w:r>
    </w:p>
    <w:p w14:paraId="0437B2E5" w14:textId="77777777" w:rsidR="00D20650" w:rsidRPr="009044F1" w:rsidRDefault="00D20650" w:rsidP="00DB4988">
      <w:pPr>
        <w:pStyle w:val="BodyText"/>
        <w:widowControl w:val="0"/>
        <w:spacing w:after="0"/>
        <w:ind w:right="-7" w:firstLine="567"/>
        <w:jc w:val="center"/>
        <w:rPr>
          <w:rFonts w:ascii="GHEA Grapalat" w:hAnsi="GHEA Grapalat"/>
        </w:rPr>
      </w:pPr>
    </w:p>
    <w:p w14:paraId="67D6C020" w14:textId="77777777" w:rsidR="00D20650" w:rsidRPr="009044F1" w:rsidRDefault="00D20650" w:rsidP="00DB4988">
      <w:pPr>
        <w:pStyle w:val="BodyText"/>
        <w:widowControl w:val="0"/>
        <w:spacing w:after="0"/>
        <w:ind w:right="-7" w:firstLine="567"/>
        <w:jc w:val="center"/>
        <w:rPr>
          <w:rFonts w:ascii="GHEA Grapalat" w:hAnsi="GHEA Grapalat"/>
        </w:rPr>
      </w:pPr>
    </w:p>
    <w:p w14:paraId="349569A9" w14:textId="77777777" w:rsidR="00D20650" w:rsidRDefault="00D20650" w:rsidP="00DB4988">
      <w:pPr>
        <w:rPr>
          <w:rFonts w:ascii="GHEA Grapalat" w:hAnsi="GHEA Grapalat"/>
        </w:rPr>
      </w:pPr>
      <w:r>
        <w:rPr>
          <w:rFonts w:ascii="GHEA Grapalat" w:hAnsi="GHEA Grapalat"/>
        </w:rPr>
        <w:br w:type="page"/>
      </w:r>
    </w:p>
    <w:p w14:paraId="630350A9" w14:textId="77777777" w:rsidR="00D20650" w:rsidRPr="009044F1" w:rsidRDefault="00D20650" w:rsidP="00DB4988">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13A3C30" w14:textId="77777777" w:rsidR="00D20650" w:rsidRPr="005F25EF" w:rsidRDefault="00D20650" w:rsidP="00DB498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223BA49" w14:textId="77777777" w:rsidR="00D20650" w:rsidRPr="00F40235" w:rsidRDefault="00D20650" w:rsidP="00DB498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2FAE2284" w14:textId="77777777" w:rsidR="00D20650" w:rsidRPr="00D3436F" w:rsidRDefault="00D20650" w:rsidP="00DB4988">
      <w:pPr>
        <w:widowControl w:val="0"/>
        <w:ind w:firstLine="567"/>
        <w:jc w:val="both"/>
        <w:rPr>
          <w:rFonts w:ascii="GHEA Grapalat" w:hAnsi="GHEA Grapalat"/>
          <w:i/>
          <w:lang w:val="hy-AM"/>
        </w:rPr>
      </w:pPr>
    </w:p>
    <w:p w14:paraId="466EEAF0" w14:textId="77777777" w:rsidR="00D20650" w:rsidRPr="009044F1" w:rsidRDefault="00D20650" w:rsidP="00DB4988">
      <w:pPr>
        <w:widowControl w:val="0"/>
        <w:ind w:firstLine="567"/>
        <w:jc w:val="both"/>
        <w:rPr>
          <w:rFonts w:ascii="GHEA Grapalat" w:hAnsi="GHEA Grapalat"/>
          <w:i/>
        </w:rPr>
      </w:pPr>
      <w:r w:rsidRPr="009044F1">
        <w:rPr>
          <w:rFonts w:ascii="GHEA Grapalat" w:hAnsi="GHEA Grapalat"/>
          <w:i/>
        </w:rPr>
        <w:t>Одновременно:</w:t>
      </w:r>
    </w:p>
    <w:p w14:paraId="2837C085" w14:textId="77777777" w:rsidR="00D20650" w:rsidRPr="00506832" w:rsidRDefault="00D20650" w:rsidP="00DB4988">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506832">
        <w:rPr>
          <w:rStyle w:val="Hyperlink"/>
          <w:rFonts w:ascii="GHEA Grapalat" w:hAnsi="GHEA Grapalat"/>
          <w:i/>
        </w:rPr>
        <w:t>www.procurement.am</w:t>
      </w:r>
      <w:r>
        <w:fldChar w:fldCharType="end"/>
      </w:r>
      <w:r w:rsidRPr="00192A1C">
        <w:rPr>
          <w:rFonts w:ascii="GHEA Grapalat" w:hAnsi="GHEA Grapalat"/>
          <w:i/>
        </w:rPr>
        <w:t>.</w:t>
      </w:r>
    </w:p>
    <w:p w14:paraId="7DE18528" w14:textId="77777777" w:rsidR="00D20650" w:rsidRDefault="00D20650" w:rsidP="00DB498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4FBE3D60" w14:textId="77777777" w:rsidR="00D20650" w:rsidRDefault="00D20650" w:rsidP="00DB4988">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504570CE" w14:textId="77777777" w:rsidR="00D20650" w:rsidRPr="007B5333" w:rsidRDefault="00D20650" w:rsidP="00DB4988">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13055C04" w14:textId="77777777" w:rsidR="00D20650" w:rsidRPr="009044F1" w:rsidDel="00977C3F" w:rsidRDefault="00D20650" w:rsidP="00DB4988">
      <w:pPr>
        <w:widowControl w:val="0"/>
        <w:ind w:firstLine="567"/>
        <w:jc w:val="both"/>
        <w:rPr>
          <w:del w:id="0" w:author="Inesa Kocharyan" w:date="2025-03-19T19:44:00Z"/>
          <w:rFonts w:ascii="GHEA Grapalat" w:hAnsi="GHEA Grapalat"/>
          <w:i/>
        </w:rPr>
      </w:pPr>
    </w:p>
    <w:p w14:paraId="4FA7BC60" w14:textId="77777777" w:rsidR="00D20650" w:rsidRPr="009044F1" w:rsidRDefault="00D20650" w:rsidP="00DB4988">
      <w:pPr>
        <w:widowControl w:val="0"/>
        <w:ind w:firstLine="567"/>
        <w:jc w:val="center"/>
        <w:rPr>
          <w:rFonts w:ascii="GHEA Grapalat" w:hAnsi="GHEA Grapalat" w:cs="Sylfaen"/>
          <w:b/>
        </w:rPr>
      </w:pPr>
      <w:r w:rsidRPr="009044F1">
        <w:rPr>
          <w:rFonts w:ascii="GHEA Grapalat" w:hAnsi="GHEA Grapalat"/>
        </w:rPr>
        <w:br w:type="page"/>
      </w:r>
    </w:p>
    <w:p w14:paraId="70F28E2E" w14:textId="77777777" w:rsidR="00D20650" w:rsidRPr="009044F1" w:rsidRDefault="00D20650" w:rsidP="00DB4988">
      <w:pPr>
        <w:widowControl w:val="0"/>
        <w:jc w:val="center"/>
        <w:rPr>
          <w:rFonts w:ascii="GHEA Grapalat" w:hAnsi="GHEA Grapalat"/>
          <w:b/>
        </w:rPr>
      </w:pPr>
      <w:r w:rsidRPr="009044F1">
        <w:rPr>
          <w:rFonts w:ascii="GHEA Grapalat" w:hAnsi="GHEA Grapalat"/>
          <w:b/>
        </w:rPr>
        <w:lastRenderedPageBreak/>
        <w:t>СОДЕРЖАНИЕ</w:t>
      </w:r>
    </w:p>
    <w:p w14:paraId="24457CB7" w14:textId="77777777" w:rsidR="00D20650" w:rsidRPr="009044F1" w:rsidRDefault="00D20650" w:rsidP="00DB4988">
      <w:pPr>
        <w:widowControl w:val="0"/>
        <w:ind w:firstLine="567"/>
        <w:jc w:val="center"/>
        <w:rPr>
          <w:rFonts w:ascii="GHEA Grapalat" w:hAnsi="GHEA Grapalat"/>
          <w:i/>
        </w:rPr>
      </w:pPr>
    </w:p>
    <w:p w14:paraId="0F60E72A" w14:textId="72AC9609" w:rsidR="00FE67AE" w:rsidRDefault="00FE67AE" w:rsidP="00FE67AE">
      <w:pPr>
        <w:widowControl w:val="0"/>
        <w:jc w:val="center"/>
        <w:rPr>
          <w:rFonts w:ascii="GHEA Grapalat" w:hAnsi="GHEA Grapalat"/>
        </w:rPr>
      </w:pPr>
      <w:r w:rsidRPr="00DF55D1">
        <w:rPr>
          <w:rFonts w:ascii="GHEA Grapalat" w:hAnsi="GHEA Grapalat"/>
          <w:lang w:val="hy-AM"/>
        </w:rPr>
        <w:t>оказание услуг</w:t>
      </w:r>
      <w:r>
        <w:rPr>
          <w:rFonts w:ascii="GHEA Grapalat" w:hAnsi="GHEA Grapalat"/>
          <w:lang w:val="hy-AM"/>
        </w:rPr>
        <w:t xml:space="preserve"> </w:t>
      </w:r>
      <w:r w:rsidRPr="00DF55D1">
        <w:rPr>
          <w:rFonts w:ascii="GHEA Grapalat" w:hAnsi="GHEA Grapalat"/>
          <w:lang w:val="hy-AM"/>
        </w:rPr>
        <w:t>по приобретении "</w:t>
      </w:r>
      <w:r w:rsidR="00E30BD7" w:rsidRPr="00E30BD7">
        <w:t xml:space="preserve"> </w:t>
      </w:r>
      <w:r w:rsidR="00847EC1" w:rsidRPr="00847EC1">
        <w:rPr>
          <w:rFonts w:ascii="GHEA Grapalat" w:hAnsi="GHEA Grapalat"/>
          <w:lang w:val="hy-AM"/>
        </w:rPr>
        <w:t>Закупка приобретении услуг по «Технико-экономическому обоснованию строительства новой наземной станции (условное название - «Сурмалу») на промежутке между станциями «Зоравар Андраник» и «Сасунци Давит» Ереванского метрополитена, а также восстановлению участка моста Христафора»</w:t>
      </w:r>
      <w:r w:rsidR="00847EC1">
        <w:rPr>
          <w:rFonts w:ascii="GHEA Grapalat" w:hAnsi="GHEA Grapalat"/>
          <w:lang w:val="hy-AM"/>
        </w:rPr>
        <w:t xml:space="preserve"> </w:t>
      </w:r>
      <w:r w:rsidRPr="00DF55D1">
        <w:rPr>
          <w:rFonts w:ascii="GHEA Grapalat" w:hAnsi="GHEA Grapalat"/>
          <w:lang w:val="hy-AM"/>
        </w:rPr>
        <w:t>в городе Ереван"</w:t>
      </w:r>
    </w:p>
    <w:p w14:paraId="16224ECC" w14:textId="01CF78FB" w:rsidR="00D20650" w:rsidRPr="009044F1" w:rsidRDefault="00FE67AE" w:rsidP="00FE67AE">
      <w:pPr>
        <w:widowControl w:val="0"/>
        <w:jc w:val="center"/>
        <w:rPr>
          <w:rFonts w:ascii="GHEA Grapalat" w:hAnsi="GHEA Grapalat"/>
          <w:i/>
        </w:rPr>
      </w:pPr>
      <w:r>
        <w:rPr>
          <w:rFonts w:ascii="GHEA Grapalat" w:hAnsi="GHEA Grapalat"/>
        </w:rPr>
        <w:t xml:space="preserve"> </w:t>
      </w:r>
      <w:r w:rsidRPr="00897024">
        <w:rPr>
          <w:rFonts w:ascii="GHEA Grapalat" w:hAnsi="GHEA Grapalat"/>
          <w:b/>
        </w:rPr>
        <w:t xml:space="preserve">ДЛЯ НУЖД МЭРИИ ЕРЕВАНА, </w:t>
      </w:r>
      <w:r w:rsidR="00D20650" w:rsidRPr="009044F1">
        <w:rPr>
          <w:rFonts w:ascii="GHEA Grapalat" w:hAnsi="GHEA Grapalat"/>
          <w:b/>
        </w:rPr>
        <w:t xml:space="preserve">ПРИГЛАШЕНИЯ НА ОТКРЫТЫЙ КОНКУРС, </w:t>
      </w:r>
      <w:r w:rsidR="00D20650" w:rsidRPr="005C1BF7">
        <w:rPr>
          <w:rFonts w:ascii="GHEA Grapalat" w:hAnsi="GHEA Grapalat"/>
          <w:b/>
        </w:rPr>
        <w:br/>
      </w:r>
      <w:r w:rsidR="00D20650" w:rsidRPr="009044F1">
        <w:rPr>
          <w:rFonts w:ascii="GHEA Grapalat" w:hAnsi="GHEA Grapalat"/>
          <w:b/>
        </w:rPr>
        <w:t>ОБЪЯВЛЕННЫЙ С ЦЕЛЬЮ ПРИОБРЕТЕНИЯ</w:t>
      </w:r>
    </w:p>
    <w:p w14:paraId="3D35B4C3" w14:textId="77777777" w:rsidR="00D20650" w:rsidRPr="009044F1" w:rsidRDefault="00D20650" w:rsidP="00DB4988">
      <w:pPr>
        <w:widowControl w:val="0"/>
        <w:jc w:val="center"/>
        <w:rPr>
          <w:rFonts w:ascii="GHEA Grapalat" w:hAnsi="GHEA Grapalat" w:cs="Sylfaen"/>
          <w:b/>
        </w:rPr>
      </w:pPr>
    </w:p>
    <w:p w14:paraId="50646FB6" w14:textId="77777777" w:rsidR="00D20650" w:rsidRPr="008842CE" w:rsidRDefault="00D20650" w:rsidP="00DB4988">
      <w:pPr>
        <w:widowControl w:val="0"/>
        <w:jc w:val="center"/>
        <w:rPr>
          <w:rFonts w:ascii="GHEA Grapalat" w:hAnsi="GHEA Grapalat"/>
          <w:b/>
        </w:rPr>
      </w:pPr>
      <w:r w:rsidRPr="009044F1">
        <w:rPr>
          <w:rFonts w:ascii="GHEA Grapalat" w:hAnsi="GHEA Grapalat"/>
          <w:b/>
        </w:rPr>
        <w:t>ЧАСТЬ I.</w:t>
      </w:r>
    </w:p>
    <w:p w14:paraId="381E6EE9" w14:textId="77777777" w:rsidR="00D20650" w:rsidRPr="008842CE" w:rsidRDefault="00D20650" w:rsidP="00DB4988">
      <w:pPr>
        <w:widowControl w:val="0"/>
        <w:jc w:val="center"/>
        <w:rPr>
          <w:rFonts w:ascii="GHEA Grapalat" w:hAnsi="GHEA Grapalat"/>
        </w:rPr>
      </w:pPr>
    </w:p>
    <w:p w14:paraId="0291B9AA"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B8C5A25" w14:textId="77777777" w:rsidR="00D20650" w:rsidRPr="00543BAE"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w:t>
      </w:r>
      <w:r w:rsidRPr="008C1FF8">
        <w:rPr>
          <w:rFonts w:ascii="GHEA Grapalat" w:hAnsi="GHEA Grapalat"/>
        </w:rPr>
        <w:t xml:space="preserve">квалификационные критерии и </w:t>
      </w:r>
      <w:r>
        <w:rPr>
          <w:rFonts w:ascii="GHEA Grapalat" w:hAnsi="GHEA Grapalat"/>
        </w:rPr>
        <w:t>порядок их оценки</w:t>
      </w: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426AF770" w14:textId="77777777" w:rsidR="00D20650" w:rsidRPr="009044F1" w:rsidRDefault="00D20650" w:rsidP="00DB4988">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1CA364CC" w14:textId="77777777" w:rsidR="00D20650" w:rsidRPr="009044F1" w:rsidRDefault="00D20650" w:rsidP="00DB4988">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435EA92C"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218CC644"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309EEAE8" w14:textId="77777777" w:rsidR="00D20650" w:rsidRPr="008842CE" w:rsidRDefault="00D20650" w:rsidP="00DB4988">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5BA695B4"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0CA08E9"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Обеспечение договора</w:t>
      </w:r>
      <w:r w:rsidRPr="009044F1">
        <w:rPr>
          <w:rFonts w:ascii="GHEA Grapalat" w:hAnsi="GHEA Grapalat"/>
        </w:rPr>
        <w:t xml:space="preserve"> </w:t>
      </w:r>
    </w:p>
    <w:p w14:paraId="01C4A96A"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70A40805" w14:textId="77777777" w:rsidR="00D20650" w:rsidRPr="00543BAE"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5FD490B7" w14:textId="77777777" w:rsidR="00D20650" w:rsidRDefault="00D20650" w:rsidP="00DB4988">
      <w:pPr>
        <w:widowControl w:val="0"/>
        <w:jc w:val="center"/>
        <w:rPr>
          <w:rFonts w:ascii="GHEA Grapalat" w:hAnsi="GHEA Grapalat"/>
          <w:b/>
        </w:rPr>
      </w:pPr>
    </w:p>
    <w:p w14:paraId="78C0B8C9" w14:textId="77777777" w:rsidR="00D20650" w:rsidRDefault="00D20650" w:rsidP="00DB4988">
      <w:pPr>
        <w:widowControl w:val="0"/>
        <w:jc w:val="center"/>
        <w:rPr>
          <w:rFonts w:ascii="GHEA Grapalat" w:hAnsi="GHEA Grapalat"/>
          <w:b/>
        </w:rPr>
      </w:pPr>
    </w:p>
    <w:p w14:paraId="147DDDF9" w14:textId="77777777" w:rsidR="00D20650" w:rsidRPr="00374F4A" w:rsidRDefault="00D20650" w:rsidP="00DB4988">
      <w:pPr>
        <w:widowControl w:val="0"/>
        <w:jc w:val="center"/>
        <w:rPr>
          <w:rFonts w:ascii="GHEA Grapalat" w:hAnsi="GHEA Grapalat"/>
          <w:b/>
        </w:rPr>
      </w:pPr>
      <w:r>
        <w:rPr>
          <w:rFonts w:ascii="GHEA Grapalat" w:hAnsi="GHEA Grapalat"/>
          <w:b/>
        </w:rPr>
        <w:t xml:space="preserve">ЧАСТЬ II. </w:t>
      </w:r>
    </w:p>
    <w:p w14:paraId="3BB9631D" w14:textId="77777777" w:rsidR="00D20650" w:rsidRPr="00374F4A" w:rsidRDefault="00D20650" w:rsidP="00DB4988">
      <w:pPr>
        <w:widowControl w:val="0"/>
        <w:jc w:val="center"/>
        <w:rPr>
          <w:rFonts w:ascii="GHEA Grapalat" w:hAnsi="GHEA Grapalat"/>
          <w:b/>
        </w:rPr>
      </w:pPr>
    </w:p>
    <w:p w14:paraId="521C1837" w14:textId="77777777" w:rsidR="00D20650" w:rsidRDefault="00D20650" w:rsidP="00DB4988">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14:paraId="1AD9D72A" w14:textId="77777777" w:rsidR="00D20650" w:rsidRPr="008842CE" w:rsidRDefault="00D20650" w:rsidP="00DB4988">
      <w:pPr>
        <w:widowControl w:val="0"/>
        <w:jc w:val="center"/>
        <w:rPr>
          <w:rFonts w:ascii="GHEA Grapalat" w:hAnsi="GHEA Grapalat"/>
          <w:b/>
        </w:rPr>
      </w:pPr>
    </w:p>
    <w:p w14:paraId="3220304A"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17E94C0B" w14:textId="77777777" w:rsidR="00D20650" w:rsidRPr="003A1EBB" w:rsidRDefault="00D20650" w:rsidP="00DB4988">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C170E92" w14:textId="77777777" w:rsidR="00D20650" w:rsidRPr="00625529" w:rsidRDefault="00D20650" w:rsidP="00DB4988">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B96E94E" w14:textId="77777777" w:rsidR="00D20650" w:rsidRDefault="00D20650" w:rsidP="00DB4988">
      <w:pPr>
        <w:rPr>
          <w:rFonts w:ascii="GHEA Grapalat" w:hAnsi="GHEA Grapalat"/>
          <w:spacing w:val="-6"/>
        </w:rPr>
      </w:pPr>
      <w:r>
        <w:rPr>
          <w:rFonts w:ascii="GHEA Grapalat" w:hAnsi="GHEA Grapalat"/>
          <w:spacing w:val="-6"/>
        </w:rPr>
        <w:br w:type="page"/>
      </w:r>
    </w:p>
    <w:p w14:paraId="77812F52" w14:textId="08195FB0" w:rsidR="00D20650" w:rsidRPr="006D2DF7" w:rsidRDefault="00D20650" w:rsidP="00DB4988">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A2ADE">
        <w:rPr>
          <w:rFonts w:ascii="GHEA Grapalat" w:hAnsi="GHEA Grapalat"/>
          <w:spacing w:val="-6"/>
        </w:rPr>
        <w:t>EQ-BMKHTSDZB-</w:t>
      </w:r>
      <w:r w:rsidR="00185E00">
        <w:rPr>
          <w:rFonts w:ascii="GHEA Grapalat" w:hAnsi="GHEA Grapalat"/>
          <w:spacing w:val="-6"/>
        </w:rPr>
        <w:t>26/16</w:t>
      </w:r>
      <w:r>
        <w:rPr>
          <w:rFonts w:ascii="GHEA Grapalat" w:hAnsi="GHEA Grapalat"/>
          <w:spacing w:val="-6"/>
        </w:rPr>
        <w:t xml:space="preserve"> </w:t>
      </w:r>
      <w:r w:rsidRPr="006D2DF7">
        <w:rPr>
          <w:rFonts w:ascii="GHEA Grapalat" w:hAnsi="GHEA Grapalat"/>
          <w:spacing w:val="-6"/>
        </w:rPr>
        <w:t>(далее — процедура).</w:t>
      </w:r>
    </w:p>
    <w:p w14:paraId="320162C3" w14:textId="77777777" w:rsidR="00D20650" w:rsidRPr="000B2CFA" w:rsidRDefault="00D20650" w:rsidP="00DB4988">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A36A3FC" w14:textId="77777777" w:rsidR="00D20650" w:rsidRPr="009044F1" w:rsidRDefault="00D20650" w:rsidP="00DB4988">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DEFE3" w14:textId="77777777" w:rsidR="00D20650" w:rsidRPr="009044F1" w:rsidRDefault="00D20650" w:rsidP="00DB4988">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6C289C52" w14:textId="77777777" w:rsidR="00D20650" w:rsidRPr="009044F1" w:rsidRDefault="00D20650" w:rsidP="00DB4988">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D01F337" w14:textId="6DDD89E3" w:rsidR="00D20650" w:rsidRPr="009044F1"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D8688C">
        <w:rPr>
          <w:rFonts w:ascii="GHEA Grapalat" w:hAnsi="GHEA Grapalat"/>
          <w:sz w:val="24"/>
          <w:szCs w:val="24"/>
          <w:lang w:val="en-US"/>
        </w:rPr>
        <w:t>gor</w:t>
      </w:r>
      <w:proofErr w:type="spellEnd"/>
      <w:r w:rsidR="00D8688C" w:rsidRPr="00D8688C">
        <w:rPr>
          <w:rFonts w:ascii="GHEA Grapalat" w:hAnsi="GHEA Grapalat"/>
          <w:sz w:val="24"/>
          <w:szCs w:val="24"/>
        </w:rPr>
        <w:t>.</w:t>
      </w:r>
      <w:proofErr w:type="spellStart"/>
      <w:r w:rsidR="00D8688C">
        <w:rPr>
          <w:rFonts w:ascii="GHEA Grapalat" w:hAnsi="GHEA Grapalat"/>
          <w:sz w:val="24"/>
          <w:szCs w:val="24"/>
          <w:lang w:val="en-US"/>
        </w:rPr>
        <w:t>muradyan</w:t>
      </w:r>
      <w:proofErr w:type="spellEnd"/>
      <w:r w:rsidR="00D8688C" w:rsidRPr="00D8688C">
        <w:rPr>
          <w:rFonts w:ascii="GHEA Grapalat" w:hAnsi="GHEA Grapalat"/>
          <w:sz w:val="24"/>
          <w:szCs w:val="24"/>
        </w:rPr>
        <w:t>@</w:t>
      </w:r>
      <w:proofErr w:type="spellStart"/>
      <w:r w:rsidR="00D8688C">
        <w:rPr>
          <w:rFonts w:ascii="GHEA Grapalat" w:hAnsi="GHEA Grapalat"/>
          <w:sz w:val="24"/>
          <w:szCs w:val="24"/>
          <w:lang w:val="en-US"/>
        </w:rPr>
        <w:t>yerevan</w:t>
      </w:r>
      <w:proofErr w:type="spellEnd"/>
      <w:r w:rsidR="00D8688C" w:rsidRPr="00D8688C">
        <w:rPr>
          <w:rFonts w:ascii="GHEA Grapalat" w:hAnsi="GHEA Grapalat"/>
          <w:sz w:val="24"/>
          <w:szCs w:val="24"/>
        </w:rPr>
        <w:t>.</w:t>
      </w:r>
      <w:r w:rsidR="00D8688C">
        <w:rPr>
          <w:rFonts w:ascii="GHEA Grapalat" w:hAnsi="GHEA Grapalat"/>
          <w:sz w:val="24"/>
          <w:szCs w:val="24"/>
          <w:lang w:val="en-US"/>
        </w:rPr>
        <w:t>am</w:t>
      </w:r>
      <w:r w:rsidRPr="009044F1">
        <w:rPr>
          <w:rFonts w:ascii="GHEA Grapalat" w:hAnsi="GHEA Grapalat"/>
          <w:sz w:val="24"/>
          <w:szCs w:val="24"/>
        </w:rPr>
        <w:t>".</w:t>
      </w:r>
    </w:p>
    <w:p w14:paraId="7EDC87E0" w14:textId="77777777" w:rsidR="00D20650" w:rsidRPr="009044F1" w:rsidRDefault="00D20650" w:rsidP="00DB4988">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D55A92A" w14:textId="77777777" w:rsidR="00D20650" w:rsidRPr="009044F1" w:rsidRDefault="00D20650" w:rsidP="00DB4988">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0A4795CA" w14:textId="652C5FAF" w:rsidR="00D20650" w:rsidRPr="009044F1" w:rsidRDefault="00D20650" w:rsidP="00EB3507">
      <w:pPr>
        <w:pStyle w:val="BodyText"/>
        <w:widowControl w:val="0"/>
        <w:spacing w:after="0"/>
        <w:ind w:right="-7"/>
        <w:jc w:val="both"/>
        <w:rPr>
          <w:rFonts w:ascii="GHEA Grapalat" w:hAnsi="GHEA Grapalat"/>
          <w:i/>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B3507">
        <w:rPr>
          <w:rFonts w:ascii="GHEA Grapalat" w:hAnsi="GHEA Grapalat"/>
        </w:rPr>
        <w:t>П</w:t>
      </w:r>
      <w:r w:rsidR="00EB3507" w:rsidRPr="009044F1">
        <w:rPr>
          <w:rFonts w:ascii="GHEA Grapalat" w:hAnsi="GHEA Grapalat"/>
        </w:rPr>
        <w:t>редметом закупки является приобретени</w:t>
      </w:r>
      <w:r w:rsidR="00EB3507">
        <w:rPr>
          <w:rFonts w:ascii="GHEA Grapalat" w:hAnsi="GHEA Grapalat"/>
        </w:rPr>
        <w:t>е</w:t>
      </w:r>
      <w:r w:rsidR="00EB3507" w:rsidRPr="009044F1">
        <w:rPr>
          <w:rFonts w:ascii="GHEA Grapalat" w:hAnsi="GHEA Grapalat"/>
        </w:rPr>
        <w:t xml:space="preserve"> </w:t>
      </w:r>
      <w:r w:rsidR="00EB3507" w:rsidRPr="00DC0119">
        <w:rPr>
          <w:rFonts w:ascii="GHEA Grapalat" w:hAnsi="GHEA Grapalat"/>
        </w:rPr>
        <w:t>услуг</w:t>
      </w:r>
      <w:r w:rsidR="00EB3507">
        <w:rPr>
          <w:rFonts w:ascii="GHEA Grapalat" w:hAnsi="GHEA Grapalat"/>
          <w:lang w:val="hy-AM"/>
        </w:rPr>
        <w:t xml:space="preserve"> </w:t>
      </w:r>
      <w:r w:rsidR="00EB3507" w:rsidRPr="009B0D2B">
        <w:rPr>
          <w:rFonts w:ascii="GHEA Grapalat" w:hAnsi="GHEA Grapalat"/>
        </w:rPr>
        <w:t xml:space="preserve">по </w:t>
      </w:r>
      <w:r w:rsidR="00847EC1" w:rsidRPr="00847EC1">
        <w:rPr>
          <w:rFonts w:ascii="GHEA Grapalat" w:hAnsi="GHEA Grapalat"/>
        </w:rPr>
        <w:t>Закупка приобретении услуг по «Технико-экономическому обоснованию строительства новой наземной станции (условное название - «Сурмалу») на промежутке между станциями «Зоравар Андраник» и «Сасунци Давит» Ереванского метрополитена, а также восстановлению участка моста Христафора»</w:t>
      </w:r>
      <w:r w:rsidR="00EB3507" w:rsidRPr="009B0D2B">
        <w:rPr>
          <w:rFonts w:ascii="GHEA Grapalat" w:hAnsi="GHEA Grapalat"/>
        </w:rPr>
        <w:t xml:space="preserve"> города </w:t>
      </w:r>
      <w:r w:rsidR="00EB3507">
        <w:rPr>
          <w:rFonts w:ascii="GHEA Grapalat" w:hAnsi="GHEA Grapalat"/>
        </w:rPr>
        <w:t>Е</w:t>
      </w:r>
      <w:r w:rsidR="00EB3507" w:rsidRPr="009B0D2B">
        <w:rPr>
          <w:rFonts w:ascii="GHEA Grapalat" w:hAnsi="GHEA Grapalat"/>
        </w:rPr>
        <w:t>ревана</w:t>
      </w:r>
      <w:r w:rsidR="00EB3507">
        <w:rPr>
          <w:rFonts w:ascii="GHEA Grapalat" w:hAnsi="GHEA Grapalat"/>
        </w:rPr>
        <w:t xml:space="preserve"> </w:t>
      </w:r>
      <w:r w:rsidR="00EB3507" w:rsidRPr="009044F1">
        <w:rPr>
          <w:rFonts w:ascii="GHEA Grapalat" w:hAnsi="GHEA Grapalat"/>
        </w:rPr>
        <w:t xml:space="preserve">(далее — также </w:t>
      </w:r>
      <w:r w:rsidR="00EB3507">
        <w:rPr>
          <w:rFonts w:ascii="GHEA Grapalat" w:hAnsi="GHEA Grapalat"/>
        </w:rPr>
        <w:t>услуга)</w:t>
      </w:r>
      <w:r w:rsidR="00EB3507" w:rsidRPr="009044F1">
        <w:rPr>
          <w:rFonts w:ascii="GHEA Grapalat" w:hAnsi="GHEA Grapalat"/>
        </w:rPr>
        <w:t xml:space="preserve"> </w:t>
      </w:r>
      <w:r w:rsidR="00EB3507" w:rsidRPr="00BF69B2">
        <w:rPr>
          <w:rFonts w:ascii="GHEA Grapalat" w:hAnsi="GHEA Grapalat"/>
        </w:rPr>
        <w:t xml:space="preserve">для нужд </w:t>
      </w:r>
      <w:r w:rsidR="00EB3507" w:rsidRPr="004D6B3A">
        <w:rPr>
          <w:rFonts w:ascii="GHEA Grapalat" w:hAnsi="GHEA Grapalat"/>
        </w:rPr>
        <w:t xml:space="preserve"> </w:t>
      </w:r>
      <w:r w:rsidR="00EB3507">
        <w:rPr>
          <w:rFonts w:ascii="GHEA Grapalat" w:hAnsi="GHEA Grapalat"/>
        </w:rPr>
        <w:t>мэрии г.</w:t>
      </w:r>
      <w:r w:rsidR="00EB3507">
        <w:rPr>
          <w:rFonts w:ascii="GHEA Grapalat" w:hAnsi="GHEA Grapalat"/>
          <w:lang w:val="en-US"/>
        </w:rPr>
        <w:t>E</w:t>
      </w:r>
      <w:r w:rsidR="00EB3507">
        <w:rPr>
          <w:rFonts w:ascii="GHEA Grapalat" w:hAnsi="GHEA Grapalat"/>
        </w:rPr>
        <w:t>ревана</w:t>
      </w:r>
      <w:r w:rsidR="00EB3507" w:rsidRPr="00EB3507">
        <w:rPr>
          <w:rFonts w:ascii="GHEA Grapalat" w:hAnsi="GHEA Grapalat"/>
        </w:rPr>
        <w:t xml:space="preserve"> </w:t>
      </w:r>
      <w:r w:rsidRPr="009044F1">
        <w:rPr>
          <w:rFonts w:ascii="GHEA Grapalat" w:hAnsi="GHEA Grapalat"/>
        </w:rPr>
        <w:t>которые сгруппированы в лоты "</w:t>
      </w:r>
      <w:r w:rsidR="00EB3507" w:rsidRPr="00EB3507">
        <w:rPr>
          <w:rFonts w:ascii="GHEA Grapalat" w:hAnsi="GHEA Grapalat"/>
        </w:rPr>
        <w:t>1</w:t>
      </w:r>
      <w:r w:rsidRPr="009044F1">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D20650" w:rsidRPr="009044F1" w14:paraId="024169B2" w14:textId="77777777" w:rsidTr="00821AF9">
        <w:trPr>
          <w:trHeight w:val="736"/>
          <w:jc w:val="center"/>
        </w:trPr>
        <w:tc>
          <w:tcPr>
            <w:tcW w:w="2917" w:type="dxa"/>
            <w:gridSpan w:val="2"/>
            <w:vAlign w:val="center"/>
          </w:tcPr>
          <w:p w14:paraId="774A1EA7" w14:textId="77777777" w:rsidR="00D20650" w:rsidRPr="001A6383" w:rsidRDefault="00D20650" w:rsidP="00DB4988">
            <w:pPr>
              <w:pStyle w:val="BodyTextIndent2"/>
              <w:widowControl w:val="0"/>
              <w:spacing w:line="240" w:lineRule="auto"/>
              <w:ind w:firstLine="0"/>
              <w:jc w:val="center"/>
              <w:rPr>
                <w:rFonts w:ascii="GHEA Grapalat" w:hAnsi="GHEA Grapalat"/>
                <w:b/>
                <w:i/>
              </w:rPr>
            </w:pPr>
          </w:p>
          <w:p w14:paraId="7186D650" w14:textId="77777777" w:rsidR="00D20650" w:rsidRPr="001A6383" w:rsidRDefault="00D20650" w:rsidP="00DB4988">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5CD8BFC2" w14:textId="77777777" w:rsidR="00D20650" w:rsidRPr="009044F1" w:rsidRDefault="00D20650" w:rsidP="00DB4988">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20650" w:rsidRPr="009044F1" w14:paraId="09CA4104" w14:textId="77777777" w:rsidTr="00821AF9">
        <w:trPr>
          <w:jc w:val="center"/>
          <w:ins w:id="2" w:author="Vardan" w:date="2022-05-29T21:53:00Z"/>
        </w:trPr>
        <w:tc>
          <w:tcPr>
            <w:tcW w:w="1035" w:type="dxa"/>
            <w:vAlign w:val="center"/>
          </w:tcPr>
          <w:p w14:paraId="22807A94" w14:textId="77777777" w:rsidR="00D20650" w:rsidRPr="006E79F9" w:rsidRDefault="00D20650" w:rsidP="00DB4988">
            <w:pPr>
              <w:pStyle w:val="BodyTextIndent2"/>
              <w:widowControl w:val="0"/>
              <w:spacing w:line="240" w:lineRule="auto"/>
              <w:ind w:firstLine="0"/>
              <w:jc w:val="center"/>
              <w:rPr>
                <w:ins w:id="3" w:author="Vardan" w:date="2022-05-29T21:53:00Z"/>
                <w:rFonts w:ascii="GHEA Grapalat" w:hAnsi="GHEA Grapalat"/>
                <w:b/>
                <w:lang w:val="en-US"/>
              </w:rPr>
            </w:pPr>
            <w:r w:rsidRPr="001A6383">
              <w:rPr>
                <w:rFonts w:ascii="GHEA Grapalat" w:hAnsi="GHEA Grapalat"/>
                <w:b/>
                <w:i/>
              </w:rPr>
              <w:t>Номера</w:t>
            </w:r>
            <w:r>
              <w:rPr>
                <w:rFonts w:ascii="GHEA Grapalat" w:hAnsi="GHEA Grapalat"/>
                <w:b/>
                <w:i/>
                <w:lang w:val="en-US"/>
              </w:rPr>
              <w:t xml:space="preserve"> </w:t>
            </w:r>
          </w:p>
        </w:tc>
        <w:tc>
          <w:tcPr>
            <w:tcW w:w="1882" w:type="dxa"/>
            <w:vAlign w:val="center"/>
          </w:tcPr>
          <w:p w14:paraId="35EB39FD" w14:textId="77777777" w:rsidR="00D20650" w:rsidRPr="001A6383" w:rsidRDefault="00D20650" w:rsidP="00DB4988">
            <w:pPr>
              <w:pStyle w:val="BodyTextIndent2"/>
              <w:widowControl w:val="0"/>
              <w:spacing w:line="240" w:lineRule="auto"/>
              <w:ind w:firstLine="0"/>
              <w:jc w:val="center"/>
              <w:rPr>
                <w:ins w:id="4"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14:paraId="1C1C6E90" w14:textId="77777777" w:rsidR="00D20650" w:rsidRPr="009044F1" w:rsidRDefault="00D20650" w:rsidP="00DB4988">
            <w:pPr>
              <w:pStyle w:val="BodyTextIndent2"/>
              <w:widowControl w:val="0"/>
              <w:spacing w:line="240" w:lineRule="auto"/>
              <w:ind w:firstLine="0"/>
              <w:rPr>
                <w:ins w:id="5" w:author="Vardan" w:date="2022-05-29T21:53:00Z"/>
                <w:rFonts w:ascii="GHEA Grapalat" w:hAnsi="GHEA Grapalat"/>
                <w:sz w:val="24"/>
                <w:szCs w:val="24"/>
                <w:u w:val="single"/>
              </w:rPr>
            </w:pPr>
          </w:p>
        </w:tc>
      </w:tr>
      <w:tr w:rsidR="00D20650" w:rsidRPr="009044F1" w14:paraId="2891337B" w14:textId="77777777" w:rsidTr="00821AF9">
        <w:trPr>
          <w:jc w:val="center"/>
        </w:trPr>
        <w:tc>
          <w:tcPr>
            <w:tcW w:w="1035" w:type="dxa"/>
            <w:vAlign w:val="center"/>
          </w:tcPr>
          <w:p w14:paraId="2F2CDA7F" w14:textId="77777777" w:rsidR="00D20650" w:rsidRPr="009044F1" w:rsidRDefault="00D20650" w:rsidP="00DB4988">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66C6FBC6" w14:textId="763302F4" w:rsidR="00D20650" w:rsidRPr="00EB3507" w:rsidRDefault="00D405CE" w:rsidP="00DB4988">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2"/>
              </w:rPr>
              <w:t>50</w:t>
            </w:r>
            <w:r w:rsidR="00E30BD7" w:rsidRPr="00E30BD7">
              <w:rPr>
                <w:rFonts w:ascii="GHEA Grapalat" w:hAnsi="GHEA Grapalat"/>
                <w:sz w:val="22"/>
              </w:rPr>
              <w:t>,000,000</w:t>
            </w:r>
          </w:p>
        </w:tc>
        <w:tc>
          <w:tcPr>
            <w:tcW w:w="6317" w:type="dxa"/>
            <w:vAlign w:val="center"/>
          </w:tcPr>
          <w:p w14:paraId="7AB5B943" w14:textId="30773301" w:rsidR="00D20650" w:rsidRPr="009044F1" w:rsidRDefault="005842F5" w:rsidP="00DB4988">
            <w:pPr>
              <w:pStyle w:val="BodyTextIndent2"/>
              <w:widowControl w:val="0"/>
              <w:spacing w:line="240" w:lineRule="auto"/>
              <w:ind w:firstLine="0"/>
              <w:rPr>
                <w:rFonts w:ascii="GHEA Grapalat" w:hAnsi="GHEA Grapalat"/>
                <w:sz w:val="24"/>
                <w:szCs w:val="24"/>
                <w:u w:val="single"/>
                <w:vertAlign w:val="subscript"/>
              </w:rPr>
            </w:pPr>
            <w:r w:rsidRPr="005842F5">
              <w:rPr>
                <w:rFonts w:ascii="GHEA Grapalat" w:hAnsi="GHEA Grapalat"/>
              </w:rPr>
              <w:t>Закупка приобретении услуг по «Технико-экономическому обоснованию строительства новой наземной станции (условное название - «Сурмалу») на промежутке между станциями «Зоравар Андраник» и «Сасунци Давит» Ереванского метрополитена, а также восстановлению участка моста Христафора»</w:t>
            </w:r>
          </w:p>
        </w:tc>
      </w:tr>
    </w:tbl>
    <w:p w14:paraId="347C169A" w14:textId="77777777" w:rsidR="00D20650" w:rsidRPr="009044F1"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468DBAD3" w14:textId="77777777" w:rsidR="00D20650" w:rsidRPr="00830700" w:rsidRDefault="00D20650" w:rsidP="00DB4988">
      <w:pPr>
        <w:widowControl w:val="0"/>
        <w:jc w:val="center"/>
        <w:rPr>
          <w:rFonts w:ascii="GHEA Grapalat" w:hAnsi="GHEA Grapalat"/>
          <w:b/>
        </w:rPr>
      </w:pPr>
    </w:p>
    <w:p w14:paraId="46450FD0" w14:textId="77777777" w:rsidR="00D20650" w:rsidRPr="00716B81" w:rsidRDefault="00D20650" w:rsidP="00DB4988">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627C6C43" w14:textId="77777777" w:rsidR="00D20650" w:rsidRPr="009044F1" w:rsidRDefault="00D20650" w:rsidP="00DB4988">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A522E0A"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DBD1E76" w14:textId="77777777" w:rsidR="00D20650" w:rsidRPr="003240F7" w:rsidRDefault="00D20650" w:rsidP="00DB4988">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7B464CC3"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2FBC202"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1F4EB998"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E9ACA40" w14:textId="7FBABBAA" w:rsidR="00E30BD7" w:rsidRPr="00E30BD7" w:rsidRDefault="00E30BD7" w:rsidP="00DB4988">
      <w:pPr>
        <w:widowControl w:val="0"/>
        <w:tabs>
          <w:tab w:val="left" w:pos="1134"/>
        </w:tabs>
        <w:ind w:firstLine="567"/>
        <w:jc w:val="both"/>
        <w:rPr>
          <w:rFonts w:ascii="GHEA Grapalat" w:hAnsi="GHEA Grapalat"/>
          <w:lang w:val="hy-AM"/>
        </w:rPr>
      </w:pPr>
      <w:r w:rsidRPr="00E30BD7">
        <w:rPr>
          <w:rFonts w:ascii="GHEA Grapalat" w:hAnsi="GHEA Grapalat"/>
          <w:lang w:val="hy-AM"/>
        </w:rPr>
        <w:t xml:space="preserve">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w:t>
      </w:r>
      <w:r w:rsidRPr="00E30BD7">
        <w:rPr>
          <w:rFonts w:ascii="GHEA Grapalat" w:hAnsi="GHEA Grapalat"/>
          <w:lang w:val="hy-AM"/>
        </w:rPr>
        <w:lastRenderedPageBreak/>
        <w:t>подпунктом 2 пункта 2 того же постановления.</w:t>
      </w:r>
    </w:p>
    <w:p w14:paraId="734DD017" w14:textId="77777777" w:rsidR="00E30BD7" w:rsidRDefault="00E30BD7" w:rsidP="00DB4988">
      <w:pPr>
        <w:widowControl w:val="0"/>
        <w:tabs>
          <w:tab w:val="left" w:pos="1134"/>
        </w:tabs>
        <w:ind w:firstLine="567"/>
        <w:jc w:val="both"/>
        <w:rPr>
          <w:rFonts w:ascii="GHEA Grapalat" w:hAnsi="GHEA Grapalat"/>
        </w:rPr>
      </w:pPr>
    </w:p>
    <w:p w14:paraId="2A32C128"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828D333" w14:textId="77777777" w:rsidR="00D20650" w:rsidRPr="001A6383" w:rsidRDefault="00D20650" w:rsidP="00DB4988">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3B4A28" w14:textId="77777777" w:rsidR="00D20650" w:rsidRPr="001A6383" w:rsidRDefault="00D20650" w:rsidP="002B2DFE">
      <w:pPr>
        <w:pStyle w:val="ListParagraph"/>
        <w:widowControl w:val="0"/>
        <w:numPr>
          <w:ilvl w:val="0"/>
          <w:numId w:val="8"/>
        </w:numPr>
        <w:tabs>
          <w:tab w:val="left" w:pos="1134"/>
        </w:tabs>
        <w:ind w:left="426"/>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w:t>
      </w:r>
      <w:r>
        <w:rPr>
          <w:rFonts w:ascii="GHEA Grapalat" w:hAnsi="GHEA Grapalat" w:cs="Sylfaen"/>
        </w:rPr>
        <w:t xml:space="preserve"> или </w:t>
      </w:r>
      <w:r w:rsidRPr="001A6383">
        <w:rPr>
          <w:rFonts w:ascii="GHEA Grapalat" w:hAnsi="GHEA Grapalat" w:cs="Sylfaen"/>
        </w:rPr>
        <w:t>договора;</w:t>
      </w:r>
    </w:p>
    <w:p w14:paraId="6A98B978" w14:textId="77777777" w:rsidR="00D20650" w:rsidRPr="001A6383" w:rsidRDefault="00D20650" w:rsidP="002B2DFE">
      <w:pPr>
        <w:pStyle w:val="ListParagraph"/>
        <w:widowControl w:val="0"/>
        <w:numPr>
          <w:ilvl w:val="0"/>
          <w:numId w:val="8"/>
        </w:numPr>
        <w:tabs>
          <w:tab w:val="left" w:pos="1134"/>
        </w:tabs>
        <w:ind w:left="426" w:hanging="284"/>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001021BD"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57C5507" w14:textId="7F347169" w:rsidR="00D20650" w:rsidRDefault="003464B1" w:rsidP="00DB4988">
      <w:pPr>
        <w:widowControl w:val="0"/>
        <w:tabs>
          <w:tab w:val="left" w:pos="1134"/>
        </w:tabs>
        <w:ind w:firstLine="567"/>
        <w:jc w:val="both"/>
        <w:rPr>
          <w:rFonts w:ascii="GHEA Grapalat" w:hAnsi="GHEA Grapalat"/>
          <w:lang w:val="hy-AM"/>
        </w:rPr>
      </w:pPr>
      <w:r w:rsidRPr="003464B1">
        <w:rPr>
          <w:rFonts w:ascii="GHEA Grapalat" w:hAnsi="GHEA Grapalat"/>
        </w:rPr>
        <w:t>2.3.Включение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2DD6A47C" w14:textId="77777777" w:rsidR="00D20650" w:rsidRPr="00716B81" w:rsidRDefault="00D20650" w:rsidP="00DB498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E71007E"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702C9446"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9412B9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329B9F"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3488F329" w14:textId="77777777" w:rsidR="00D20650"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p>
    <w:p w14:paraId="04E541EB"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A1E7590"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w:t>
      </w:r>
      <w:r w:rsidRPr="009044F1">
        <w:rPr>
          <w:rFonts w:ascii="GHEA Grapalat" w:hAnsi="GHEA Grapalat"/>
          <w:color w:val="000000"/>
        </w:rPr>
        <w:lastRenderedPageBreak/>
        <w:t>заместителем, председателем или членом коллегиального органа, осуществляющего функции исполнительного органа;</w:t>
      </w:r>
    </w:p>
    <w:p w14:paraId="2D910110"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EE27DEF" w14:textId="77777777" w:rsidR="00D20650"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p>
    <w:p w14:paraId="4205F95D" w14:textId="77777777" w:rsidR="00D20650" w:rsidRPr="008842CE"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A3C3FD2"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74694FB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72476E7"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CF237C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352F8E2" w14:textId="77777777" w:rsidR="00D20650" w:rsidRDefault="00D20650" w:rsidP="00DB4988">
      <w:pPr>
        <w:widowControl w:val="0"/>
        <w:tabs>
          <w:tab w:val="left" w:pos="1134"/>
        </w:tabs>
        <w:ind w:firstLine="567"/>
        <w:jc w:val="both"/>
        <w:rPr>
          <w:ins w:id="6"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122A7ED" w14:textId="77777777" w:rsidR="00D20650" w:rsidRPr="009044F1" w:rsidRDefault="00D20650" w:rsidP="00DB4988">
      <w:pPr>
        <w:widowControl w:val="0"/>
        <w:tabs>
          <w:tab w:val="left" w:pos="1134"/>
        </w:tabs>
        <w:ind w:firstLine="567"/>
        <w:jc w:val="both"/>
        <w:rPr>
          <w:rFonts w:ascii="GHEA Grapalat" w:hAnsi="GHEA Grapalat" w:cs="Arial"/>
        </w:rPr>
      </w:pPr>
      <w:r w:rsidRPr="004D1746">
        <w:rPr>
          <w:rFonts w:ascii="GHEA Grapalat" w:hAnsi="GHEA Grapalat"/>
        </w:rPr>
        <w:t>2.4.</w:t>
      </w:r>
      <w:r w:rsidRPr="000C124C">
        <w:rPr>
          <w:rFonts w:ascii="GHEA Grapalat" w:hAnsi="GHEA Grapalat"/>
          <w:vertAlign w:val="superscript"/>
        </w:rPr>
        <w:t>4</w:t>
      </w:r>
      <w:r w:rsidRPr="004D1746">
        <w:rPr>
          <w:rFonts w:ascii="GHEA Grapalat" w:hAnsi="GHEA Grapalat"/>
        </w:rPr>
        <w:tab/>
      </w:r>
      <w:r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59912748" w14:textId="77777777" w:rsidR="00D20650" w:rsidRPr="009044F1" w:rsidRDefault="00D20650" w:rsidP="00DB4988">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A88CA69"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2CC9E314" w14:textId="77777777" w:rsidR="00D20650" w:rsidRPr="009044F1" w:rsidRDefault="00D20650" w:rsidP="00DB4988">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5AA53219" w14:textId="77777777" w:rsidR="001836DD" w:rsidRDefault="001836DD" w:rsidP="00DB4988">
      <w:pPr>
        <w:widowControl w:val="0"/>
        <w:tabs>
          <w:tab w:val="left" w:pos="1134"/>
        </w:tabs>
        <w:ind w:firstLine="567"/>
        <w:jc w:val="both"/>
        <w:rPr>
          <w:rFonts w:ascii="GHEA Grapalat" w:hAnsi="GHEA Grapalat"/>
        </w:rPr>
      </w:pPr>
    </w:p>
    <w:p w14:paraId="1EBCA36E" w14:textId="77777777" w:rsidR="001836DD" w:rsidRPr="00AF1CE2" w:rsidRDefault="001836DD" w:rsidP="001836DD">
      <w:pPr>
        <w:pStyle w:val="NormalWeb"/>
        <w:ind w:firstLine="708"/>
        <w:rPr>
          <w:rFonts w:ascii="GHEA Grapalat" w:hAnsi="GHEA Grapalat"/>
          <w:bCs/>
          <w:sz w:val="22"/>
          <w:szCs w:val="22"/>
          <w:u w:val="single"/>
          <w:lang w:val="hy-AM"/>
        </w:rPr>
      </w:pPr>
      <w:r w:rsidRPr="00AF1CE2">
        <w:rPr>
          <w:rFonts w:ascii="GHEA Grapalat" w:hAnsi="GHEA Grapalat"/>
          <w:bCs/>
          <w:sz w:val="22"/>
          <w:szCs w:val="22"/>
          <w:lang w:val="hy-AM"/>
        </w:rPr>
        <w:t>Оценка заявки участника будет проводиться по следующим критериям и процедуре:</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7"/>
        <w:gridCol w:w="2578"/>
      </w:tblGrid>
      <w:tr w:rsidR="003464B1" w:rsidRPr="00CD5F06" w14:paraId="5A576BB7" w14:textId="77777777" w:rsidTr="009E4ADF">
        <w:trPr>
          <w:trHeight w:val="20"/>
          <w:jc w:val="center"/>
        </w:trPr>
        <w:tc>
          <w:tcPr>
            <w:tcW w:w="6637" w:type="dxa"/>
            <w:tcBorders>
              <w:top w:val="single" w:sz="4" w:space="0" w:color="auto"/>
              <w:left w:val="single" w:sz="4" w:space="0" w:color="auto"/>
              <w:right w:val="single" w:sz="4" w:space="0" w:color="auto"/>
            </w:tcBorders>
            <w:shd w:val="clear" w:color="auto" w:fill="DEEAF6"/>
            <w:vAlign w:val="center"/>
            <w:hideMark/>
          </w:tcPr>
          <w:p w14:paraId="217BC595" w14:textId="77777777" w:rsidR="003464B1" w:rsidRPr="00CD5F06" w:rsidRDefault="003464B1" w:rsidP="009E4ADF">
            <w:pPr>
              <w:pStyle w:val="NormalWeb"/>
              <w:ind w:firstLine="708"/>
              <w:jc w:val="center"/>
              <w:rPr>
                <w:rFonts w:ascii="GHEA Grapalat" w:hAnsi="GHEA Grapalat"/>
                <w:b/>
                <w:bCs/>
                <w:sz w:val="22"/>
                <w:szCs w:val="22"/>
              </w:rPr>
            </w:pPr>
            <w:r w:rsidRPr="00CD5F06">
              <w:rPr>
                <w:rFonts w:ascii="GHEA Grapalat" w:hAnsi="GHEA Grapalat"/>
                <w:b/>
                <w:bCs/>
                <w:sz w:val="22"/>
                <w:szCs w:val="22"/>
              </w:rPr>
              <w:t>Критерии оценки заявки участника</w:t>
            </w:r>
          </w:p>
        </w:tc>
        <w:tc>
          <w:tcPr>
            <w:tcW w:w="2578" w:type="dxa"/>
            <w:tcBorders>
              <w:top w:val="single" w:sz="4" w:space="0" w:color="auto"/>
              <w:left w:val="single" w:sz="4" w:space="0" w:color="auto"/>
              <w:right w:val="single" w:sz="4" w:space="0" w:color="auto"/>
            </w:tcBorders>
            <w:shd w:val="clear" w:color="auto" w:fill="DEEAF6"/>
            <w:vAlign w:val="center"/>
            <w:hideMark/>
          </w:tcPr>
          <w:p w14:paraId="2457BAC6"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Оценка</w:t>
            </w:r>
          </w:p>
          <w:p w14:paraId="54A50902"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Пропорциональность</w:t>
            </w:r>
          </w:p>
        </w:tc>
      </w:tr>
      <w:tr w:rsidR="003464B1" w:rsidRPr="00CD5F06" w14:paraId="6DDC25D0" w14:textId="77777777" w:rsidTr="009E4ADF">
        <w:trPr>
          <w:trHeight w:val="20"/>
          <w:jc w:val="center"/>
        </w:trPr>
        <w:tc>
          <w:tcPr>
            <w:tcW w:w="6637" w:type="dxa"/>
            <w:tcBorders>
              <w:top w:val="single" w:sz="4" w:space="0" w:color="auto"/>
              <w:left w:val="single" w:sz="4" w:space="0" w:color="auto"/>
              <w:bottom w:val="single" w:sz="4" w:space="0" w:color="auto"/>
              <w:right w:val="single" w:sz="4" w:space="0" w:color="auto"/>
            </w:tcBorders>
            <w:vAlign w:val="center"/>
            <w:hideMark/>
          </w:tcPr>
          <w:p w14:paraId="66CC2B16" w14:textId="77777777" w:rsidR="003464B1" w:rsidRPr="00CD5F06" w:rsidRDefault="003464B1" w:rsidP="009E4ADF">
            <w:pPr>
              <w:jc w:val="both"/>
              <w:outlineLvl w:val="2"/>
              <w:rPr>
                <w:rFonts w:ascii="GHEA Grapalat" w:hAnsi="GHEA Grapalat"/>
                <w:b/>
                <w:bCs/>
              </w:rPr>
            </w:pPr>
            <w:r w:rsidRPr="00CD5F06">
              <w:rPr>
                <w:rFonts w:ascii="GHEA Grapalat" w:hAnsi="GHEA Grapalat"/>
                <w:b/>
                <w:bCs/>
              </w:rPr>
              <w:t>ТЕХНИЧЕСКОЕ ПРЕДЛОЖЕНИЕ</w:t>
            </w:r>
            <w:r w:rsidRPr="00CD5F06">
              <w:rPr>
                <w:rFonts w:ascii="GHEA Grapalat" w:hAnsi="GHEA Grapalat"/>
                <w:b/>
                <w:bCs/>
                <w:lang w:val="hy-AM"/>
              </w:rPr>
              <w:t xml:space="preserve"> </w:t>
            </w:r>
            <w:r w:rsidRPr="00CD5F06">
              <w:rPr>
                <w:rFonts w:ascii="GHEA Grapalat" w:hAnsi="GHEA Grapalat"/>
                <w:b/>
                <w:bCs/>
              </w:rPr>
              <w:t>(ТП = ТП1 + ТП2)</w:t>
            </w:r>
          </w:p>
          <w:p w14:paraId="419DE281" w14:textId="77777777" w:rsidR="003464B1" w:rsidRPr="00CD5F06" w:rsidRDefault="003464B1" w:rsidP="009E4ADF">
            <w:pPr>
              <w:jc w:val="both"/>
              <w:outlineLvl w:val="2"/>
              <w:rPr>
                <w:rFonts w:ascii="GHEA Grapalat" w:hAnsi="GHEA Grapalat"/>
                <w:b/>
                <w:bCs/>
              </w:rPr>
            </w:pPr>
            <w:r w:rsidRPr="00CD5F06">
              <w:rPr>
                <w:rFonts w:ascii="GHEA Grapalat" w:hAnsi="GHEA Grapalat"/>
                <w:b/>
                <w:bCs/>
              </w:rPr>
              <w:t>/Профессиональный опыт (ТП1) и Трудовые ресурсы (ТП2)/</w:t>
            </w:r>
          </w:p>
        </w:tc>
        <w:tc>
          <w:tcPr>
            <w:tcW w:w="2578" w:type="dxa"/>
            <w:tcBorders>
              <w:top w:val="single" w:sz="4" w:space="0" w:color="auto"/>
              <w:left w:val="single" w:sz="4" w:space="0" w:color="auto"/>
              <w:bottom w:val="single" w:sz="4" w:space="0" w:color="auto"/>
              <w:right w:val="single" w:sz="4" w:space="0" w:color="auto"/>
            </w:tcBorders>
            <w:vAlign w:val="center"/>
            <w:hideMark/>
          </w:tcPr>
          <w:p w14:paraId="61073DD6"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70%</w:t>
            </w:r>
          </w:p>
        </w:tc>
      </w:tr>
      <w:tr w:rsidR="003464B1" w:rsidRPr="00CD5F06" w14:paraId="54ED1925" w14:textId="77777777" w:rsidTr="009E4ADF">
        <w:trPr>
          <w:trHeight w:val="20"/>
          <w:jc w:val="center"/>
        </w:trPr>
        <w:tc>
          <w:tcPr>
            <w:tcW w:w="6637" w:type="dxa"/>
            <w:tcBorders>
              <w:top w:val="single" w:sz="4" w:space="0" w:color="auto"/>
              <w:left w:val="single" w:sz="4" w:space="0" w:color="auto"/>
              <w:bottom w:val="single" w:sz="4" w:space="0" w:color="auto"/>
              <w:right w:val="single" w:sz="4" w:space="0" w:color="auto"/>
            </w:tcBorders>
            <w:vAlign w:val="center"/>
            <w:hideMark/>
          </w:tcPr>
          <w:p w14:paraId="31A38C0F" w14:textId="77777777" w:rsidR="003464B1" w:rsidRPr="00CD5F06" w:rsidRDefault="003464B1" w:rsidP="009E4ADF">
            <w:pPr>
              <w:pStyle w:val="NormalWeb"/>
              <w:jc w:val="both"/>
              <w:rPr>
                <w:rFonts w:ascii="GHEA Grapalat" w:hAnsi="GHEA Grapalat"/>
                <w:b/>
                <w:bCs/>
                <w:sz w:val="22"/>
                <w:szCs w:val="22"/>
              </w:rPr>
            </w:pPr>
            <w:r w:rsidRPr="00CD5F06">
              <w:rPr>
                <w:rFonts w:ascii="GHEA Grapalat" w:hAnsi="GHEA Grapalat"/>
                <w:b/>
                <w:bCs/>
                <w:sz w:val="22"/>
                <w:szCs w:val="22"/>
              </w:rPr>
              <w:t>ЦЕНОВОЕ ПРЕДЛОЖЕНИЕ (ЦП)</w:t>
            </w:r>
          </w:p>
        </w:tc>
        <w:tc>
          <w:tcPr>
            <w:tcW w:w="2578" w:type="dxa"/>
            <w:tcBorders>
              <w:top w:val="single" w:sz="4" w:space="0" w:color="auto"/>
              <w:left w:val="single" w:sz="4" w:space="0" w:color="auto"/>
              <w:bottom w:val="single" w:sz="4" w:space="0" w:color="auto"/>
              <w:right w:val="single" w:sz="4" w:space="0" w:color="auto"/>
            </w:tcBorders>
            <w:vAlign w:val="center"/>
            <w:hideMark/>
          </w:tcPr>
          <w:p w14:paraId="6A40D9B6"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30%</w:t>
            </w:r>
          </w:p>
        </w:tc>
      </w:tr>
    </w:tbl>
    <w:p w14:paraId="26EA8E37" w14:textId="77777777" w:rsidR="003464B1" w:rsidRPr="00FB74A1" w:rsidRDefault="003464B1" w:rsidP="003464B1">
      <w:pPr>
        <w:pStyle w:val="NormalWeb"/>
        <w:ind w:firstLine="708"/>
        <w:jc w:val="both"/>
        <w:rPr>
          <w:rFonts w:ascii="GHEA Grapalat" w:hAnsi="GHEA Grapalat"/>
          <w:color w:val="000000"/>
          <w:sz w:val="22"/>
          <w:szCs w:val="22"/>
          <w:lang w:val="hy-AM"/>
        </w:rPr>
      </w:pPr>
    </w:p>
    <w:p w14:paraId="0F5E8B6E" w14:textId="77777777" w:rsidR="003464B1" w:rsidRPr="00FB74A1" w:rsidRDefault="003464B1" w:rsidP="003464B1">
      <w:pPr>
        <w:pStyle w:val="NormalWeb"/>
        <w:ind w:firstLine="708"/>
        <w:jc w:val="both"/>
        <w:rPr>
          <w:rFonts w:ascii="GHEA Grapalat" w:hAnsi="GHEA Grapalat"/>
          <w:color w:val="000000"/>
          <w:sz w:val="22"/>
          <w:szCs w:val="22"/>
          <w:lang w:val="hy-AM"/>
        </w:rPr>
      </w:pPr>
      <w:r w:rsidRPr="00FB74A1">
        <w:rPr>
          <w:rFonts w:ascii="GHEA Grapalat" w:hAnsi="GHEA Grapalat"/>
          <w:color w:val="000000"/>
          <w:sz w:val="22"/>
          <w:szCs w:val="22"/>
          <w:lang w:val="hy-AM"/>
        </w:rPr>
        <w:t>2.4.1 Участнику предоставляется:</w:t>
      </w:r>
    </w:p>
    <w:p w14:paraId="5EED34F1" w14:textId="2FCC4AEF" w:rsidR="003464B1" w:rsidRPr="00E92797" w:rsidRDefault="003464B1" w:rsidP="00E92797">
      <w:pPr>
        <w:pStyle w:val="NormalWeb"/>
        <w:ind w:firstLine="708"/>
        <w:jc w:val="both"/>
        <w:rPr>
          <w:rFonts w:ascii="GHEA Grapalat" w:hAnsi="GHEA Grapalat"/>
          <w:color w:val="000000"/>
          <w:sz w:val="22"/>
          <w:szCs w:val="22"/>
          <w:lang w:val="hy-AM"/>
        </w:rPr>
      </w:pPr>
      <w:r w:rsidRPr="00FB74A1">
        <w:rPr>
          <w:rFonts w:ascii="GHEA Grapalat" w:hAnsi="GHEA Grapalat"/>
          <w:color w:val="000000"/>
          <w:sz w:val="22"/>
          <w:szCs w:val="22"/>
          <w:lang w:val="hy-AM"/>
        </w:rPr>
        <w:t xml:space="preserve">1) «Профессиональный опыт» </w:t>
      </w:r>
      <w:r w:rsidRPr="00FB74A1">
        <w:rPr>
          <w:rFonts w:ascii="GHEA Grapalat" w:hAnsi="GHEA Grapalat"/>
          <w:color w:val="000000"/>
          <w:sz w:val="22"/>
          <w:szCs w:val="22"/>
        </w:rPr>
        <w:t>к</w:t>
      </w:r>
      <w:r w:rsidRPr="00FB74A1">
        <w:rPr>
          <w:rFonts w:ascii="GHEA Grapalat" w:hAnsi="GHEA Grapalat"/>
          <w:color w:val="000000"/>
          <w:sz w:val="22"/>
          <w:szCs w:val="22"/>
          <w:lang w:val="hy-AM"/>
        </w:rPr>
        <w:t>валификационный критерий определяется и оценивается следующим образом:</w:t>
      </w:r>
    </w:p>
    <w:tbl>
      <w:tblPr>
        <w:tblStyle w:val="TableGrid1"/>
        <w:tblW w:w="9535" w:type="dxa"/>
        <w:jc w:val="center"/>
        <w:tblLayout w:type="fixed"/>
        <w:tblLook w:val="04A0" w:firstRow="1" w:lastRow="0" w:firstColumn="1" w:lastColumn="0" w:noHBand="0" w:noVBand="1"/>
      </w:tblPr>
      <w:tblGrid>
        <w:gridCol w:w="476"/>
        <w:gridCol w:w="3748"/>
        <w:gridCol w:w="3193"/>
        <w:gridCol w:w="2118"/>
      </w:tblGrid>
      <w:tr w:rsidR="00E92797" w:rsidRPr="00CD5F06" w14:paraId="5F5C5FF8" w14:textId="77777777" w:rsidTr="00AB0FDD">
        <w:trPr>
          <w:jc w:val="center"/>
        </w:trPr>
        <w:tc>
          <w:tcPr>
            <w:tcW w:w="476" w:type="dxa"/>
            <w:vAlign w:val="center"/>
          </w:tcPr>
          <w:p w14:paraId="4CC41BB4" w14:textId="77777777" w:rsidR="00E92797" w:rsidRPr="00CD5F06" w:rsidRDefault="00E92797" w:rsidP="00AB0FDD">
            <w:pPr>
              <w:pStyle w:val="NormalWeb"/>
              <w:jc w:val="center"/>
              <w:rPr>
                <w:rFonts w:ascii="GHEA Grapalat" w:hAnsi="GHEA Grapalat"/>
                <w:b/>
                <w:sz w:val="22"/>
                <w:szCs w:val="22"/>
                <w:lang w:val="en-GB"/>
              </w:rPr>
            </w:pPr>
            <w:r w:rsidRPr="00CD5F06">
              <w:rPr>
                <w:rFonts w:ascii="GHEA Grapalat" w:hAnsi="GHEA Grapalat"/>
                <w:b/>
                <w:sz w:val="22"/>
                <w:szCs w:val="22"/>
                <w:lang w:val="en-GB"/>
              </w:rPr>
              <w:t>N</w:t>
            </w:r>
          </w:p>
        </w:tc>
        <w:tc>
          <w:tcPr>
            <w:tcW w:w="3748" w:type="dxa"/>
            <w:vAlign w:val="center"/>
          </w:tcPr>
          <w:p w14:paraId="1A67A2AF" w14:textId="77777777" w:rsidR="00E92797" w:rsidRPr="00CD5F06" w:rsidRDefault="00E92797" w:rsidP="00AB0FDD">
            <w:pPr>
              <w:pStyle w:val="NormalWeb"/>
              <w:jc w:val="center"/>
              <w:rPr>
                <w:rFonts w:ascii="GHEA Grapalat" w:hAnsi="GHEA Grapalat"/>
                <w:b/>
                <w:sz w:val="22"/>
                <w:szCs w:val="22"/>
              </w:rPr>
            </w:pPr>
            <w:r w:rsidRPr="00CD5F06">
              <w:rPr>
                <w:rFonts w:ascii="GHEA Grapalat" w:hAnsi="GHEA Grapalat"/>
                <w:b/>
                <w:sz w:val="22"/>
                <w:szCs w:val="22"/>
              </w:rPr>
              <w:t>Представленые условия к опыту</w:t>
            </w:r>
          </w:p>
        </w:tc>
        <w:tc>
          <w:tcPr>
            <w:tcW w:w="3193" w:type="dxa"/>
            <w:vAlign w:val="center"/>
          </w:tcPr>
          <w:p w14:paraId="14D8C255" w14:textId="77777777" w:rsidR="00E92797" w:rsidRPr="00CD5F06" w:rsidRDefault="00E92797" w:rsidP="00AB0FDD">
            <w:pPr>
              <w:pStyle w:val="NormalWeb"/>
              <w:jc w:val="center"/>
              <w:rPr>
                <w:rFonts w:ascii="GHEA Grapalat" w:hAnsi="GHEA Grapalat"/>
                <w:b/>
                <w:sz w:val="22"/>
                <w:szCs w:val="22"/>
              </w:rPr>
            </w:pPr>
            <w:r w:rsidRPr="00CD5F06">
              <w:rPr>
                <w:rFonts w:ascii="GHEA Grapalat" w:hAnsi="GHEA Grapalat"/>
                <w:b/>
                <w:sz w:val="22"/>
                <w:szCs w:val="22"/>
              </w:rPr>
              <w:t>Необходимые документы и условия их подачи</w:t>
            </w:r>
          </w:p>
        </w:tc>
        <w:tc>
          <w:tcPr>
            <w:tcW w:w="2118" w:type="dxa"/>
            <w:vAlign w:val="center"/>
          </w:tcPr>
          <w:p w14:paraId="5AA3F78A" w14:textId="77777777" w:rsidR="00E92797" w:rsidRPr="00CD5F06" w:rsidRDefault="00E92797" w:rsidP="00AB0FDD">
            <w:pPr>
              <w:pStyle w:val="NormalWeb"/>
              <w:jc w:val="center"/>
              <w:rPr>
                <w:rFonts w:ascii="GHEA Grapalat" w:hAnsi="GHEA Grapalat"/>
                <w:b/>
                <w:sz w:val="22"/>
                <w:szCs w:val="22"/>
              </w:rPr>
            </w:pPr>
            <w:r w:rsidRPr="00CD5F06">
              <w:rPr>
                <w:rFonts w:ascii="GHEA Grapalat" w:hAnsi="GHEA Grapalat"/>
                <w:b/>
                <w:sz w:val="22"/>
                <w:szCs w:val="22"/>
              </w:rPr>
              <w:t>Сходство</w:t>
            </w:r>
          </w:p>
        </w:tc>
      </w:tr>
      <w:tr w:rsidR="00E92797" w:rsidRPr="00CD5F06" w14:paraId="39FB5E56" w14:textId="77777777" w:rsidTr="00AB0FDD">
        <w:trPr>
          <w:jc w:val="center"/>
        </w:trPr>
        <w:tc>
          <w:tcPr>
            <w:tcW w:w="476" w:type="dxa"/>
            <w:vAlign w:val="center"/>
          </w:tcPr>
          <w:p w14:paraId="75DA8A14" w14:textId="77777777" w:rsidR="00E92797" w:rsidRPr="00CD5F06" w:rsidRDefault="00E92797" w:rsidP="00AB0FDD">
            <w:pPr>
              <w:jc w:val="both"/>
              <w:rPr>
                <w:rFonts w:ascii="GHEA Grapalat" w:hAnsi="GHEA Grapalat" w:cs="Arial Armenian"/>
                <w:lang w:val="hy-AM"/>
              </w:rPr>
            </w:pPr>
            <w:r w:rsidRPr="00CD5F06">
              <w:rPr>
                <w:rFonts w:ascii="GHEA Grapalat" w:hAnsi="GHEA Grapalat" w:cs="Arial Armenian"/>
                <w:lang w:val="hy-AM"/>
              </w:rPr>
              <w:t>1</w:t>
            </w:r>
          </w:p>
        </w:tc>
        <w:tc>
          <w:tcPr>
            <w:tcW w:w="3748" w:type="dxa"/>
            <w:vAlign w:val="center"/>
          </w:tcPr>
          <w:p w14:paraId="5BF00B10" w14:textId="308F27F7" w:rsidR="00E92797" w:rsidRPr="00CD5F06" w:rsidRDefault="003F0D2E" w:rsidP="00AB0FDD">
            <w:pPr>
              <w:rPr>
                <w:rFonts w:ascii="GHEA Grapalat" w:hAnsi="GHEA Grapalat" w:cs="Arial Armenian"/>
                <w:highlight w:val="yellow"/>
                <w:lang w:val="hy-AM"/>
              </w:rPr>
            </w:pPr>
            <w:r w:rsidRPr="00BE012F">
              <w:rPr>
                <w:rFonts w:ascii="GHEA Grapalat" w:hAnsi="GHEA Grapalat" w:cs="Arial Armenian"/>
                <w:sz w:val="22"/>
                <w:szCs w:val="22"/>
                <w:lang w:val="hy-AM"/>
              </w:rPr>
              <w:t>Участник должен иметь в течение года подачи заявки и предшествующих ему 7</w:t>
            </w:r>
            <w:r w:rsidRPr="00BE012F">
              <w:rPr>
                <w:rFonts w:ascii="GHEA Grapalat" w:hAnsi="GHEA Grapalat" w:cs="Arial Armenian"/>
                <w:b/>
                <w:sz w:val="22"/>
                <w:szCs w:val="22"/>
                <w:lang w:val="hy-AM"/>
              </w:rPr>
              <w:t xml:space="preserve"> (</w:t>
            </w:r>
            <w:r w:rsidRPr="00BE012F">
              <w:rPr>
                <w:rFonts w:ascii="GHEA Grapalat" w:hAnsi="GHEA Grapalat" w:cs="Arial Armenian"/>
                <w:b/>
                <w:sz w:val="22"/>
                <w:szCs w:val="22"/>
              </w:rPr>
              <w:t>семь</w:t>
            </w:r>
            <w:r w:rsidRPr="00BE012F">
              <w:rPr>
                <w:rFonts w:ascii="GHEA Grapalat" w:hAnsi="GHEA Grapalat" w:cs="Arial Armenian"/>
                <w:b/>
                <w:sz w:val="22"/>
                <w:szCs w:val="22"/>
                <w:lang w:val="hy-AM"/>
              </w:rPr>
              <w:t xml:space="preserve">) лет </w:t>
            </w:r>
            <w:r w:rsidRPr="00BE012F">
              <w:rPr>
                <w:rFonts w:ascii="GHEA Grapalat" w:hAnsi="GHEA Grapalat" w:cs="Arial Armenian"/>
                <w:sz w:val="22"/>
                <w:szCs w:val="22"/>
                <w:lang w:val="hy-AM"/>
              </w:rPr>
              <w:t xml:space="preserve">надлежащим образом реализованные не менее </w:t>
            </w:r>
            <w:r w:rsidRPr="00BE012F">
              <w:rPr>
                <w:rFonts w:ascii="GHEA Grapalat" w:hAnsi="GHEA Grapalat" w:cs="Arial Armenian"/>
                <w:sz w:val="22"/>
                <w:szCs w:val="22"/>
              </w:rPr>
              <w:t>3</w:t>
            </w:r>
            <w:r w:rsidRPr="00BE012F">
              <w:rPr>
                <w:rFonts w:ascii="GHEA Grapalat" w:hAnsi="GHEA Grapalat" w:cs="Arial Armenian"/>
                <w:b/>
                <w:sz w:val="22"/>
                <w:szCs w:val="22"/>
                <w:lang w:val="hy-AM"/>
              </w:rPr>
              <w:t xml:space="preserve"> (</w:t>
            </w:r>
            <w:r w:rsidRPr="00BE012F">
              <w:rPr>
                <w:rFonts w:ascii="GHEA Grapalat" w:hAnsi="GHEA Grapalat" w:cs="Arial Armenian"/>
                <w:b/>
                <w:sz w:val="22"/>
                <w:szCs w:val="22"/>
              </w:rPr>
              <w:t>трех</w:t>
            </w:r>
            <w:r w:rsidRPr="00BE012F">
              <w:rPr>
                <w:rFonts w:ascii="GHEA Grapalat" w:hAnsi="GHEA Grapalat" w:cs="Arial Armenian"/>
                <w:b/>
                <w:sz w:val="22"/>
                <w:szCs w:val="22"/>
                <w:lang w:val="hy-AM"/>
              </w:rPr>
              <w:t>) аналогичных договоров</w:t>
            </w:r>
            <w:r w:rsidRPr="00BE012F">
              <w:rPr>
                <w:rFonts w:ascii="GHEA Grapalat" w:hAnsi="GHEA Grapalat" w:cs="Arial Armenian"/>
                <w:sz w:val="22"/>
                <w:szCs w:val="22"/>
                <w:lang w:val="hy-AM"/>
              </w:rPr>
              <w:t xml:space="preserve">. Ранее реализованный договор (договоры) оценивается (оцениваются) как аналогичный, если объем (общий объем) работ, выполненных в его (их) рамках, в денежном выражении </w:t>
            </w:r>
            <w:r w:rsidRPr="00692ED6">
              <w:rPr>
                <w:rFonts w:ascii="GHEA Grapalat" w:hAnsi="GHEA Grapalat" w:cs="Arial Armenian"/>
                <w:b/>
                <w:bCs/>
                <w:sz w:val="22"/>
                <w:szCs w:val="22"/>
                <w:lang w:val="hy-AM"/>
              </w:rPr>
              <w:t>не меньше той цены, которую он</w:t>
            </w:r>
            <w:r w:rsidRPr="00692ED6">
              <w:rPr>
                <w:rFonts w:ascii="GHEA Grapalat" w:hAnsi="GHEA Grapalat" w:cs="Arial Armenian"/>
                <w:b/>
                <w:bCs/>
                <w:sz w:val="22"/>
                <w:szCs w:val="22"/>
              </w:rPr>
              <w:t xml:space="preserve"> </w:t>
            </w:r>
            <w:r w:rsidRPr="00692ED6">
              <w:rPr>
                <w:rFonts w:ascii="GHEA Grapalat" w:hAnsi="GHEA Grapalat" w:cs="Arial Armenian"/>
                <w:b/>
                <w:bCs/>
                <w:sz w:val="22"/>
                <w:szCs w:val="22"/>
                <w:lang w:val="hy-AM"/>
              </w:rPr>
              <w:t>предложил</w:t>
            </w:r>
            <w:r w:rsidRPr="00692ED6">
              <w:rPr>
                <w:rFonts w:ascii="GHEA Grapalat" w:hAnsi="GHEA Grapalat" w:cs="Arial Armenian"/>
                <w:b/>
                <w:bCs/>
                <w:sz w:val="22"/>
                <w:szCs w:val="22"/>
              </w:rPr>
              <w:t xml:space="preserve"> </w:t>
            </w:r>
            <w:r w:rsidRPr="00BE012F">
              <w:rPr>
                <w:rFonts w:ascii="GHEA Grapalat" w:hAnsi="GHEA Grapalat"/>
                <w:sz w:val="22"/>
                <w:szCs w:val="22"/>
                <w:lang w:val="hy-AM"/>
              </w:rPr>
              <w:t xml:space="preserve">и </w:t>
            </w:r>
            <w:r w:rsidRPr="00BE012F">
              <w:rPr>
                <w:rFonts w:ascii="GHEA Grapalat" w:hAnsi="GHEA Grapalat" w:cs="Arial Armenian"/>
                <w:sz w:val="22"/>
                <w:szCs w:val="22"/>
                <w:lang w:val="hy-AM"/>
              </w:rPr>
              <w:t>относящиеся к объектам, определенным подпунктами 4 и 5 пункта 26 Приложения № 1 Постановления Правительства РА от 19 марта 2015 года № 596-Н «Об утверждении Порядка выдачи разрешений и иных документов для целей строительства в Республике Армения и признании утратившими силу ряда постановлений Правительства РА»: жилые, общественные и промышленные строения.</w:t>
            </w:r>
          </w:p>
        </w:tc>
        <w:tc>
          <w:tcPr>
            <w:tcW w:w="3193" w:type="dxa"/>
            <w:vAlign w:val="center"/>
          </w:tcPr>
          <w:p w14:paraId="22E550F0" w14:textId="77777777" w:rsidR="00E92797" w:rsidRPr="00CD5F06" w:rsidRDefault="00E92797" w:rsidP="00E92797">
            <w:pPr>
              <w:pStyle w:val="ListParagraph"/>
              <w:numPr>
                <w:ilvl w:val="0"/>
                <w:numId w:val="12"/>
              </w:numPr>
              <w:ind w:left="226" w:hanging="226"/>
              <w:rPr>
                <w:rFonts w:ascii="GHEA Grapalat" w:hAnsi="GHEA Grapalat"/>
                <w:lang w:val="hy-AM"/>
              </w:rPr>
            </w:pPr>
            <w:r w:rsidRPr="00CD5F06">
              <w:rPr>
                <w:rFonts w:ascii="GHEA Grapalat" w:hAnsi="GHEA Grapalat"/>
                <w:lang w:val="hy-AM"/>
              </w:rPr>
              <w:t>копии ранее заключенных договоров (соглашений, соглашений),</w:t>
            </w:r>
          </w:p>
          <w:p w14:paraId="525EBEC9" w14:textId="77777777" w:rsidR="00E92797" w:rsidRPr="00CD5F06" w:rsidRDefault="00E92797" w:rsidP="00E92797">
            <w:pPr>
              <w:pStyle w:val="ListParagraph"/>
              <w:numPr>
                <w:ilvl w:val="0"/>
                <w:numId w:val="12"/>
              </w:numPr>
              <w:ind w:left="226" w:hanging="226"/>
              <w:rPr>
                <w:rFonts w:ascii="GHEA Grapalat" w:hAnsi="GHEA Grapalat"/>
                <w:lang w:val="hy-AM"/>
              </w:rPr>
            </w:pPr>
            <w:r w:rsidRPr="00CD5F06">
              <w:rPr>
                <w:rFonts w:ascii="GHEA Grapalat" w:hAnsi="GHEA Grapalat"/>
                <w:lang w:val="hy-AM"/>
              </w:rPr>
              <w:t>копия акта (акта сдачи-приемки и т.п.), подтверждающего исполнение договора в установленный срок, утвержденного сторонами договора, или письменное подтверждение стороны, принявшей исполнение договора.</w:t>
            </w:r>
          </w:p>
        </w:tc>
        <w:tc>
          <w:tcPr>
            <w:tcW w:w="2118" w:type="dxa"/>
            <w:vAlign w:val="center"/>
          </w:tcPr>
          <w:p w14:paraId="17C9F652" w14:textId="2E99F371" w:rsidR="00E92797" w:rsidRPr="00CD5F06" w:rsidRDefault="003F0D2E" w:rsidP="00AB0FDD">
            <w:pPr>
              <w:rPr>
                <w:rFonts w:ascii="GHEA Grapalat" w:hAnsi="GHEA Grapalat" w:cs="Arial Armenian"/>
              </w:rPr>
            </w:pPr>
            <w:r w:rsidRPr="00BE012F">
              <w:rPr>
                <w:rFonts w:ascii="GHEA Grapalat" w:hAnsi="GHEA Grapalat" w:cs="Arial Armenian"/>
                <w:sz w:val="22"/>
                <w:szCs w:val="22"/>
              </w:rPr>
              <w:t>Д</w:t>
            </w:r>
            <w:r w:rsidRPr="00BE012F">
              <w:rPr>
                <w:rFonts w:ascii="GHEA Grapalat" w:hAnsi="GHEA Grapalat" w:cs="Arial Armenian"/>
                <w:sz w:val="22"/>
                <w:szCs w:val="22"/>
                <w:lang w:val="hy-AM"/>
              </w:rPr>
              <w:t xml:space="preserve">оговоры </w:t>
            </w:r>
            <w:r w:rsidRPr="00BE012F">
              <w:rPr>
                <w:rFonts w:ascii="GHEA Grapalat" w:hAnsi="GHEA Grapalat" w:cs="Arial Armenian"/>
                <w:sz w:val="22"/>
                <w:szCs w:val="22"/>
              </w:rPr>
              <w:t>технико-экономических обоснований для станций метрополитена и/или железнодорожных станций, тоннелей или объектов общественного транспортного инфраструктуры, а также разработка их концептуальных проектов или проектно-сметной документации, включающих компоненты градостроительного планирования или транспортной интеграции.</w:t>
            </w:r>
          </w:p>
        </w:tc>
      </w:tr>
    </w:tbl>
    <w:p w14:paraId="0693BD41" w14:textId="77777777" w:rsidR="00060A41" w:rsidRDefault="00060A41" w:rsidP="00DB4988">
      <w:pPr>
        <w:pStyle w:val="norm"/>
        <w:widowControl w:val="0"/>
        <w:tabs>
          <w:tab w:val="left" w:pos="1134"/>
        </w:tabs>
        <w:spacing w:line="240" w:lineRule="auto"/>
        <w:ind w:firstLine="567"/>
        <w:rPr>
          <w:rFonts w:ascii="GHEA Grapalat" w:hAnsi="GHEA Grapalat"/>
          <w:sz w:val="24"/>
          <w:szCs w:val="24"/>
          <w:lang w:val="hy-AM"/>
        </w:rPr>
      </w:pPr>
    </w:p>
    <w:p w14:paraId="67C7BE07" w14:textId="77777777" w:rsidR="00060A41" w:rsidRPr="00BE012F" w:rsidRDefault="00060A41" w:rsidP="00060A41">
      <w:pPr>
        <w:pStyle w:val="NormalWeb"/>
        <w:spacing w:line="276" w:lineRule="auto"/>
        <w:ind w:firstLine="450"/>
        <w:jc w:val="both"/>
        <w:rPr>
          <w:rFonts w:ascii="GHEA Grapalat" w:hAnsi="GHEA Grapalat"/>
          <w:sz w:val="22"/>
          <w:szCs w:val="22"/>
          <w:lang w:val="hy-AM"/>
        </w:rPr>
      </w:pPr>
      <w:r w:rsidRPr="00BE012F">
        <w:rPr>
          <w:rFonts w:ascii="GHEA Grapalat" w:hAnsi="GHEA Grapalat"/>
          <w:sz w:val="22"/>
          <w:szCs w:val="22"/>
          <w:lang w:val="hy-AM"/>
        </w:rPr>
        <w:t>2) Квалификационный критерий «Трудовые ресурсы» определяется и оценивается следующим образом:</w:t>
      </w:r>
    </w:p>
    <w:p w14:paraId="74D1F0BA" w14:textId="77777777" w:rsidR="00060A41" w:rsidRPr="00BE012F" w:rsidRDefault="00060A41" w:rsidP="00060A41">
      <w:pPr>
        <w:widowControl w:val="0"/>
        <w:spacing w:before="120" w:after="120"/>
        <w:ind w:firstLine="450"/>
        <w:jc w:val="both"/>
        <w:rPr>
          <w:rFonts w:ascii="GHEA Grapalat" w:hAnsi="GHEA Grapalat" w:cs="Sylfaen"/>
          <w:lang w:val="hy-AM"/>
        </w:rPr>
      </w:pPr>
      <w:r w:rsidRPr="00BE012F">
        <w:rPr>
          <w:rFonts w:ascii="GHEA Grapalat" w:hAnsi="GHEA Grapalat" w:cs="Sylfaen"/>
          <w:noProof/>
          <w:lang w:val="hy-AM"/>
        </w:rPr>
        <w:t xml:space="preserve">а) </w:t>
      </w:r>
      <w:r w:rsidRPr="00BE012F">
        <w:rPr>
          <w:rFonts w:ascii="GHEA Grapalat" w:hAnsi="GHEA Grapalat" w:cs="Sylfaen"/>
          <w:lang w:val="hy-AM"/>
        </w:rPr>
        <w:t xml:space="preserve">Проектная группа, предлагаемая Консультантом для реализации данного задания, должна состоять </w:t>
      </w:r>
      <w:r w:rsidRPr="00BE012F">
        <w:rPr>
          <w:rFonts w:ascii="GHEA Grapalat" w:hAnsi="GHEA Grapalat" w:cs="Sylfaen"/>
        </w:rPr>
        <w:t xml:space="preserve">из </w:t>
      </w:r>
      <w:r w:rsidRPr="00BE012F">
        <w:rPr>
          <w:rFonts w:ascii="GHEA Grapalat" w:hAnsi="GHEA Grapalat" w:cs="Sylfaen"/>
          <w:lang w:val="hy-AM"/>
        </w:rPr>
        <w:t>специалистов, имеющих соответствующую квалификацию и опыт работы:</w:t>
      </w:r>
    </w:p>
    <w:p w14:paraId="350CF5C6" w14:textId="77777777" w:rsidR="00060A41" w:rsidRPr="00BE012F" w:rsidRDefault="00060A41" w:rsidP="00060A41">
      <w:pPr>
        <w:widowControl w:val="0"/>
        <w:jc w:val="both"/>
        <w:rPr>
          <w:rFonts w:ascii="GHEA Grapalat" w:hAnsi="GHEA Grapalat" w:cs="Sylfaen"/>
          <w:b/>
          <w:bCs/>
        </w:rPr>
      </w:pPr>
      <w:r w:rsidRPr="00BE012F">
        <w:rPr>
          <w:rFonts w:ascii="GHEA Grapalat" w:hAnsi="GHEA Grapalat" w:cs="Sylfaen"/>
          <w:b/>
          <w:bCs/>
        </w:rPr>
        <w:t>1) Руководитель группы</w:t>
      </w:r>
    </w:p>
    <w:p w14:paraId="4D3D7D7A" w14:textId="77777777" w:rsidR="00060A41" w:rsidRPr="00BE012F" w:rsidRDefault="00060A41" w:rsidP="00060A41">
      <w:pPr>
        <w:widowControl w:val="0"/>
        <w:jc w:val="both"/>
        <w:rPr>
          <w:rFonts w:ascii="GHEA Grapalat" w:hAnsi="GHEA Grapalat" w:cs="Sylfaen"/>
        </w:rPr>
      </w:pPr>
      <w:r w:rsidRPr="00BE012F">
        <w:rPr>
          <w:rFonts w:ascii="GHEA Grapalat" w:hAnsi="GHEA Grapalat" w:cs="Sylfaen"/>
          <w:b/>
          <w:bCs/>
        </w:rPr>
        <w:t>Общие квалификационные требования:</w:t>
      </w:r>
    </w:p>
    <w:p w14:paraId="4B039546" w14:textId="77777777" w:rsidR="00060A41" w:rsidRPr="00BE012F" w:rsidRDefault="00060A41" w:rsidP="00060A41">
      <w:pPr>
        <w:widowControl w:val="0"/>
        <w:numPr>
          <w:ilvl w:val="0"/>
          <w:numId w:val="38"/>
        </w:numPr>
        <w:spacing w:line="276" w:lineRule="auto"/>
        <w:jc w:val="both"/>
        <w:rPr>
          <w:rFonts w:ascii="GHEA Grapalat" w:hAnsi="GHEA Grapalat" w:cs="Sylfaen"/>
          <w:lang w:val="hy-AM"/>
        </w:rPr>
      </w:pPr>
      <w:r w:rsidRPr="00BE012F">
        <w:rPr>
          <w:rFonts w:ascii="GHEA Grapalat" w:hAnsi="GHEA Grapalat" w:cs="Sylfaen"/>
          <w:lang w:val="hy-AM"/>
        </w:rPr>
        <w:t xml:space="preserve">Минимум 15 лет опыта в </w:t>
      </w:r>
      <w:r w:rsidRPr="00BE012F">
        <w:rPr>
          <w:rFonts w:ascii="GHEA Grapalat" w:hAnsi="GHEA Grapalat" w:cs="Sylfaen"/>
        </w:rPr>
        <w:t>-</w:t>
      </w:r>
      <w:r w:rsidRPr="00BE012F">
        <w:rPr>
          <w:rFonts w:ascii="GHEA Grapalat" w:hAnsi="GHEA Grapalat" w:cs="Sylfaen"/>
          <w:lang w:val="hy-AM"/>
        </w:rPr>
        <w:t xml:space="preserve"> сфере управлении проектами метро и/или железных дорог</w:t>
      </w:r>
    </w:p>
    <w:p w14:paraId="6382841B" w14:textId="77777777" w:rsidR="00060A41" w:rsidRPr="00BE012F" w:rsidRDefault="00060A41" w:rsidP="00060A41">
      <w:pPr>
        <w:pStyle w:val="ListParagraph"/>
        <w:numPr>
          <w:ilvl w:val="0"/>
          <w:numId w:val="38"/>
        </w:numPr>
        <w:spacing w:line="276" w:lineRule="auto"/>
        <w:ind w:right="40"/>
        <w:jc w:val="both"/>
        <w:rPr>
          <w:rFonts w:ascii="GHEA Grapalat" w:eastAsia="Calibri" w:hAnsi="GHEA Grapalat" w:cs="Sylfaen"/>
          <w:sz w:val="22"/>
          <w:szCs w:val="22"/>
          <w:lang w:val="hy-AM"/>
        </w:rPr>
      </w:pPr>
      <w:r w:rsidRPr="00BE012F">
        <w:rPr>
          <w:rFonts w:ascii="GHEA Grapalat" w:eastAsia="Calibri" w:hAnsi="GHEA Grapalat" w:cs="Sylfaen"/>
          <w:sz w:val="22"/>
          <w:szCs w:val="22"/>
          <w:lang w:val="hy-AM"/>
        </w:rPr>
        <w:t>Опыт управления реализацией/проектированием проектов метрополитена и/или железной дороги не менее 2 лет</w:t>
      </w:r>
    </w:p>
    <w:p w14:paraId="2112EC4F" w14:textId="77777777" w:rsidR="00060A41" w:rsidRPr="00BE012F" w:rsidRDefault="00060A41" w:rsidP="00060A41">
      <w:pPr>
        <w:widowControl w:val="0"/>
        <w:numPr>
          <w:ilvl w:val="0"/>
          <w:numId w:val="38"/>
        </w:numPr>
        <w:spacing w:line="276" w:lineRule="auto"/>
        <w:jc w:val="both"/>
        <w:rPr>
          <w:rFonts w:ascii="GHEA Grapalat" w:hAnsi="GHEA Grapalat" w:cs="Sylfaen"/>
          <w:lang w:val="hy-AM"/>
        </w:rPr>
      </w:pPr>
      <w:r w:rsidRPr="00BE012F">
        <w:rPr>
          <w:rFonts w:ascii="GHEA Grapalat" w:hAnsi="GHEA Grapalat" w:cs="Sylfaen"/>
          <w:lang w:val="hy-AM"/>
        </w:rPr>
        <w:lastRenderedPageBreak/>
        <w:t>Степень магистра или кандидата наук в области городского планирования или транспортного строительства</w:t>
      </w:r>
      <w:r w:rsidRPr="00BE012F">
        <w:rPr>
          <w:rFonts w:ascii="GHEA Grapalat" w:hAnsi="GHEA Grapalat"/>
        </w:rPr>
        <w:t xml:space="preserve"> </w:t>
      </w:r>
    </w:p>
    <w:p w14:paraId="6E0046C6" w14:textId="77777777" w:rsidR="00060A41" w:rsidRPr="00BE012F" w:rsidRDefault="00060A41" w:rsidP="00060A41">
      <w:pPr>
        <w:widowControl w:val="0"/>
        <w:ind w:left="360"/>
        <w:jc w:val="both"/>
        <w:rPr>
          <w:rFonts w:ascii="GHEA Grapalat" w:hAnsi="GHEA Grapalat" w:cs="Sylfaen"/>
          <w:lang w:val="hy-AM"/>
        </w:rPr>
      </w:pPr>
      <w:r w:rsidRPr="00BE012F">
        <w:rPr>
          <w:rFonts w:ascii="GHEA Grapalat" w:hAnsi="GHEA Grapalat" w:cs="Sylfaen"/>
          <w:lang w:val="hy-AM"/>
        </w:rPr>
        <w:t>Ведущий опыт координации проектов и управления контрактами</w:t>
      </w:r>
    </w:p>
    <w:p w14:paraId="1BA7FCFD" w14:textId="77777777" w:rsidR="00060A41" w:rsidRPr="00BE012F" w:rsidRDefault="00060A41" w:rsidP="00060A41">
      <w:pPr>
        <w:widowControl w:val="0"/>
        <w:jc w:val="both"/>
        <w:rPr>
          <w:rFonts w:ascii="GHEA Grapalat" w:hAnsi="GHEA Grapalat" w:cs="Sylfaen"/>
          <w:b/>
          <w:bCs/>
        </w:rPr>
      </w:pPr>
      <w:r w:rsidRPr="00BE012F">
        <w:rPr>
          <w:rFonts w:ascii="GHEA Grapalat" w:hAnsi="GHEA Grapalat" w:cs="Sylfaen"/>
          <w:b/>
          <w:bCs/>
        </w:rPr>
        <w:t>2) Эксперт по транспортным и/или железнодорожным системам</w:t>
      </w:r>
    </w:p>
    <w:p w14:paraId="16A12E7C" w14:textId="77777777" w:rsidR="00060A41" w:rsidRPr="00BE012F" w:rsidRDefault="00060A41" w:rsidP="00060A41">
      <w:pPr>
        <w:widowControl w:val="0"/>
        <w:jc w:val="both"/>
        <w:rPr>
          <w:rFonts w:ascii="GHEA Grapalat" w:hAnsi="GHEA Grapalat" w:cs="Sylfaen"/>
        </w:rPr>
      </w:pPr>
      <w:r w:rsidRPr="00BE012F">
        <w:rPr>
          <w:rFonts w:ascii="GHEA Grapalat" w:hAnsi="GHEA Grapalat" w:cs="Sylfaen"/>
          <w:b/>
          <w:bCs/>
        </w:rPr>
        <w:t>Общие квалификационные требования:</w:t>
      </w:r>
    </w:p>
    <w:p w14:paraId="408103D8" w14:textId="77777777" w:rsidR="00060A41" w:rsidRPr="00BE012F" w:rsidRDefault="00060A41" w:rsidP="00060A41">
      <w:pPr>
        <w:widowControl w:val="0"/>
        <w:numPr>
          <w:ilvl w:val="0"/>
          <w:numId w:val="39"/>
        </w:numPr>
        <w:spacing w:line="276" w:lineRule="auto"/>
        <w:jc w:val="both"/>
        <w:rPr>
          <w:rFonts w:ascii="GHEA Grapalat" w:hAnsi="GHEA Grapalat" w:cs="Sylfaen"/>
        </w:rPr>
      </w:pPr>
      <w:r w:rsidRPr="00BE012F">
        <w:rPr>
          <w:rFonts w:ascii="GHEA Grapalat" w:hAnsi="GHEA Grapalat" w:cs="Sylfaen"/>
        </w:rPr>
        <w:t xml:space="preserve">Минимум 10 лет опыта в планировании метрополитена </w:t>
      </w:r>
      <w:r w:rsidRPr="00BE012F">
        <w:rPr>
          <w:rFonts w:ascii="GHEA Grapalat" w:hAnsi="GHEA Grapalat" w:cs="Sylfaen"/>
          <w:lang w:val="hy-AM"/>
        </w:rPr>
        <w:t xml:space="preserve">и/или </w:t>
      </w:r>
      <w:r w:rsidRPr="00BE012F">
        <w:rPr>
          <w:rFonts w:ascii="GHEA Grapalat" w:hAnsi="GHEA Grapalat" w:cs="Sylfaen"/>
        </w:rPr>
        <w:t>железнодорожного транспорта и моделировании пассажирского спроса</w:t>
      </w:r>
    </w:p>
    <w:p w14:paraId="307D432C" w14:textId="77777777" w:rsidR="00060A41" w:rsidRPr="00BE012F" w:rsidRDefault="00060A41" w:rsidP="00060A41">
      <w:pPr>
        <w:widowControl w:val="0"/>
        <w:numPr>
          <w:ilvl w:val="0"/>
          <w:numId w:val="39"/>
        </w:numPr>
        <w:spacing w:line="276" w:lineRule="auto"/>
        <w:jc w:val="both"/>
        <w:rPr>
          <w:rFonts w:ascii="GHEA Grapalat" w:hAnsi="GHEA Grapalat" w:cs="Sylfaen"/>
        </w:rPr>
      </w:pPr>
      <w:r w:rsidRPr="00BE012F">
        <w:rPr>
          <w:rFonts w:ascii="GHEA Grapalat" w:hAnsi="GHEA Grapalat" w:cs="Sylfaen"/>
        </w:rPr>
        <w:t>Опыт в области мультимодальной транспортной интеграции и доступности станций</w:t>
      </w:r>
    </w:p>
    <w:p w14:paraId="5086B052" w14:textId="77777777" w:rsidR="00060A41" w:rsidRPr="00BE012F" w:rsidRDefault="00060A41" w:rsidP="00060A41">
      <w:pPr>
        <w:pStyle w:val="NormalWeb"/>
        <w:numPr>
          <w:ilvl w:val="0"/>
          <w:numId w:val="39"/>
        </w:numPr>
        <w:spacing w:before="60" w:beforeAutospacing="0" w:after="60" w:afterAutospacing="0" w:line="276" w:lineRule="auto"/>
        <w:ind w:right="40"/>
        <w:jc w:val="both"/>
        <w:rPr>
          <w:rFonts w:ascii="GHEA Grapalat" w:hAnsi="GHEA Grapalat"/>
          <w:sz w:val="22"/>
          <w:szCs w:val="22"/>
        </w:rPr>
      </w:pPr>
      <w:r w:rsidRPr="00BE012F">
        <w:rPr>
          <w:rFonts w:ascii="GHEA Grapalat" w:hAnsi="GHEA Grapalat" w:cs="Sylfaen"/>
          <w:sz w:val="22"/>
          <w:szCs w:val="22"/>
        </w:rPr>
        <w:t>Владение и применение инструментов железнодорожного моделирования (</w:t>
      </w:r>
      <w:r w:rsidRPr="00BE012F">
        <w:rPr>
          <w:rFonts w:ascii="GHEA Grapalat" w:hAnsi="GHEA Grapalat" w:cs="Sylfaen"/>
          <w:sz w:val="22"/>
          <w:szCs w:val="22"/>
          <w:lang w:val="en-US"/>
        </w:rPr>
        <w:t>PTV</w:t>
      </w:r>
      <w:r w:rsidRPr="00BE012F">
        <w:rPr>
          <w:rFonts w:ascii="GHEA Grapalat" w:hAnsi="GHEA Grapalat" w:cs="Sylfaen"/>
          <w:sz w:val="22"/>
          <w:szCs w:val="22"/>
        </w:rPr>
        <w:t xml:space="preserve"> </w:t>
      </w:r>
      <w:r w:rsidRPr="00BE012F">
        <w:rPr>
          <w:rFonts w:ascii="GHEA Grapalat" w:hAnsi="GHEA Grapalat" w:cs="Sylfaen"/>
          <w:sz w:val="22"/>
          <w:szCs w:val="22"/>
          <w:lang w:val="en-US"/>
        </w:rPr>
        <w:t>VISSIM</w:t>
      </w:r>
      <w:r w:rsidRPr="00BE012F">
        <w:rPr>
          <w:rFonts w:ascii="GHEA Grapalat" w:hAnsi="GHEA Grapalat" w:cs="Sylfaen"/>
          <w:sz w:val="22"/>
          <w:szCs w:val="22"/>
        </w:rPr>
        <w:t xml:space="preserve">, </w:t>
      </w:r>
      <w:proofErr w:type="spellStart"/>
      <w:r w:rsidRPr="00BE012F">
        <w:rPr>
          <w:rFonts w:ascii="GHEA Grapalat" w:hAnsi="GHEA Grapalat" w:cs="Sylfaen"/>
          <w:sz w:val="22"/>
          <w:szCs w:val="22"/>
          <w:lang w:val="en-US"/>
        </w:rPr>
        <w:t>Aimsun</w:t>
      </w:r>
      <w:proofErr w:type="spellEnd"/>
      <w:r w:rsidRPr="00BE012F">
        <w:rPr>
          <w:rFonts w:ascii="GHEA Grapalat" w:hAnsi="GHEA Grapalat" w:cs="Sylfaen"/>
          <w:sz w:val="22"/>
          <w:szCs w:val="22"/>
        </w:rPr>
        <w:t xml:space="preserve">, </w:t>
      </w:r>
      <w:proofErr w:type="spellStart"/>
      <w:r w:rsidRPr="00BE012F">
        <w:rPr>
          <w:rFonts w:ascii="GHEA Grapalat" w:hAnsi="GHEA Grapalat" w:cs="Sylfaen"/>
          <w:sz w:val="22"/>
          <w:szCs w:val="22"/>
          <w:lang w:val="en-US"/>
        </w:rPr>
        <w:t>AnyLogic</w:t>
      </w:r>
      <w:proofErr w:type="spellEnd"/>
      <w:r w:rsidRPr="00BE012F">
        <w:rPr>
          <w:rFonts w:ascii="GHEA Grapalat" w:hAnsi="GHEA Grapalat" w:cs="Sylfaen"/>
          <w:sz w:val="22"/>
          <w:szCs w:val="22"/>
        </w:rPr>
        <w:t xml:space="preserve"> и др</w:t>
      </w:r>
      <w:r w:rsidRPr="00BE012F">
        <w:rPr>
          <w:rFonts w:ascii="GHEA Grapalat" w:eastAsia="Calibri" w:hAnsi="GHEA Grapalat" w:cs="Sylfaen"/>
          <w:sz w:val="22"/>
          <w:szCs w:val="22"/>
        </w:rPr>
        <w:t>.) будет преимуществом.</w:t>
      </w:r>
    </w:p>
    <w:p w14:paraId="5A27229D" w14:textId="77777777" w:rsidR="00060A41" w:rsidRPr="00BE012F" w:rsidRDefault="00060A41" w:rsidP="00060A41">
      <w:pPr>
        <w:widowControl w:val="0"/>
        <w:jc w:val="both"/>
        <w:rPr>
          <w:rFonts w:ascii="GHEA Grapalat" w:hAnsi="GHEA Grapalat" w:cs="Sylfaen"/>
          <w:b/>
          <w:bCs/>
        </w:rPr>
      </w:pPr>
      <w:r w:rsidRPr="00BE012F">
        <w:rPr>
          <w:rFonts w:ascii="GHEA Grapalat" w:hAnsi="GHEA Grapalat" w:cs="Sylfaen"/>
          <w:b/>
          <w:bCs/>
        </w:rPr>
        <w:t>3) Инженер по гражданскому строительству/конструкциям</w:t>
      </w:r>
    </w:p>
    <w:p w14:paraId="2A67BF4C" w14:textId="77777777" w:rsidR="00060A41" w:rsidRDefault="00060A41" w:rsidP="00060A41">
      <w:pPr>
        <w:widowControl w:val="0"/>
        <w:jc w:val="both"/>
        <w:rPr>
          <w:rFonts w:ascii="GHEA Grapalat" w:hAnsi="GHEA Grapalat" w:cs="Sylfaen"/>
          <w:b/>
          <w:bCs/>
        </w:rPr>
      </w:pPr>
      <w:r w:rsidRPr="00BE012F">
        <w:rPr>
          <w:rFonts w:ascii="GHEA Grapalat" w:hAnsi="GHEA Grapalat" w:cs="Sylfaen"/>
          <w:b/>
          <w:bCs/>
        </w:rPr>
        <w:t>Общие квалификационные требования:</w:t>
      </w:r>
    </w:p>
    <w:p w14:paraId="69228D6A" w14:textId="77777777" w:rsidR="00060A41" w:rsidRPr="00A718E7" w:rsidRDefault="00060A41" w:rsidP="00060A41">
      <w:pPr>
        <w:widowControl w:val="0"/>
        <w:numPr>
          <w:ilvl w:val="0"/>
          <w:numId w:val="39"/>
        </w:numPr>
        <w:spacing w:line="276" w:lineRule="auto"/>
        <w:jc w:val="both"/>
        <w:rPr>
          <w:rFonts w:ascii="GHEA Grapalat" w:hAnsi="GHEA Grapalat" w:cs="Sylfaen"/>
        </w:rPr>
      </w:pPr>
      <w:r w:rsidRPr="00A718E7">
        <w:rPr>
          <w:rFonts w:ascii="GHEA Grapalat" w:eastAsia="Calibri" w:hAnsi="GHEA Grapalat" w:cs="Sylfaen"/>
          <w:lang w:eastAsia="ja-JP"/>
        </w:rPr>
        <w:t xml:space="preserve">Не менее 10 лет опыта в области проектирования станций метрополитена и/или тоннелей (включая разработку проектно-сметной документации для строительства и капитального </w:t>
      </w:r>
      <w:r w:rsidRPr="00A718E7">
        <w:rPr>
          <w:rFonts w:ascii="GHEA Grapalat" w:hAnsi="GHEA Grapalat" w:cs="Sylfaen"/>
        </w:rPr>
        <w:t>ремонта объектов метрополитена и/или тоннелей, а также работ по реконструкции городских дорог).</w:t>
      </w:r>
    </w:p>
    <w:p w14:paraId="6D980E4C" w14:textId="77777777" w:rsidR="00060A41" w:rsidRPr="00A718E7" w:rsidRDefault="00060A41" w:rsidP="00060A41">
      <w:pPr>
        <w:widowControl w:val="0"/>
        <w:numPr>
          <w:ilvl w:val="0"/>
          <w:numId w:val="39"/>
        </w:numPr>
        <w:spacing w:line="276" w:lineRule="auto"/>
        <w:jc w:val="both"/>
        <w:rPr>
          <w:rFonts w:ascii="GHEA Grapalat" w:hAnsi="GHEA Grapalat" w:cs="Sylfaen"/>
        </w:rPr>
      </w:pPr>
      <w:r w:rsidRPr="00A718E7">
        <w:rPr>
          <w:rFonts w:ascii="GHEA Grapalat" w:hAnsi="GHEA Grapalat" w:cs="Sylfaen"/>
        </w:rPr>
        <w:t>Отличные знания в области сейсмостойкого проектирования, структурной интеграции и/или усиления туннелей</w:t>
      </w:r>
    </w:p>
    <w:p w14:paraId="7D695DEF" w14:textId="77777777" w:rsidR="00060A41" w:rsidRPr="00BE012F" w:rsidRDefault="00060A41" w:rsidP="00060A41">
      <w:pPr>
        <w:widowControl w:val="0"/>
        <w:jc w:val="both"/>
        <w:rPr>
          <w:rFonts w:ascii="GHEA Grapalat" w:hAnsi="GHEA Grapalat" w:cs="Sylfaen"/>
          <w:b/>
          <w:bCs/>
        </w:rPr>
      </w:pPr>
      <w:r w:rsidRPr="00BE012F">
        <w:rPr>
          <w:rFonts w:ascii="GHEA Grapalat" w:hAnsi="GHEA Grapalat" w:cs="Sylfaen"/>
          <w:b/>
          <w:bCs/>
        </w:rPr>
        <w:t xml:space="preserve">4) Геотехнический специалист </w:t>
      </w:r>
    </w:p>
    <w:p w14:paraId="4E45A26B" w14:textId="77777777" w:rsidR="00060A41" w:rsidRPr="00BE012F" w:rsidRDefault="00060A41" w:rsidP="00060A41">
      <w:pPr>
        <w:widowControl w:val="0"/>
        <w:jc w:val="both"/>
        <w:rPr>
          <w:rFonts w:ascii="GHEA Grapalat" w:hAnsi="GHEA Grapalat" w:cs="Sylfaen"/>
        </w:rPr>
      </w:pPr>
      <w:r w:rsidRPr="00BE012F">
        <w:rPr>
          <w:rFonts w:ascii="GHEA Grapalat" w:hAnsi="GHEA Grapalat" w:cs="Sylfaen"/>
          <w:b/>
          <w:bCs/>
        </w:rPr>
        <w:t>Общие квалификационные требования:</w:t>
      </w:r>
    </w:p>
    <w:p w14:paraId="6074C1CE" w14:textId="77777777" w:rsidR="00060A41" w:rsidRPr="00BE012F" w:rsidRDefault="00060A41" w:rsidP="00060A41">
      <w:pPr>
        <w:pStyle w:val="ListParagraph"/>
        <w:numPr>
          <w:ilvl w:val="0"/>
          <w:numId w:val="40"/>
        </w:numPr>
        <w:spacing w:before="60" w:after="60" w:line="276" w:lineRule="auto"/>
        <w:ind w:right="40"/>
        <w:jc w:val="both"/>
        <w:rPr>
          <w:rFonts w:ascii="GHEA Grapalat" w:eastAsia="Calibri" w:hAnsi="GHEA Grapalat" w:cs="Sylfaen"/>
          <w:sz w:val="22"/>
          <w:szCs w:val="22"/>
        </w:rPr>
      </w:pPr>
      <w:r w:rsidRPr="00BE012F">
        <w:rPr>
          <w:rFonts w:ascii="GHEA Grapalat" w:eastAsia="Calibri" w:hAnsi="GHEA Grapalat" w:cs="Sylfaen"/>
          <w:sz w:val="22"/>
          <w:szCs w:val="22"/>
        </w:rPr>
        <w:t>Минимум 10 лет опыта работы в области механики грунтов, -</w:t>
      </w:r>
      <w:r w:rsidRPr="00BE012F">
        <w:rPr>
          <w:rFonts w:ascii="GHEA Grapalat" w:hAnsi="GHEA Grapalat"/>
          <w:sz w:val="22"/>
          <w:szCs w:val="22"/>
        </w:rPr>
        <w:t xml:space="preserve"> проектирования фундаментов</w:t>
      </w:r>
      <w:r w:rsidRPr="00BE012F">
        <w:rPr>
          <w:rFonts w:ascii="GHEA Grapalat" w:eastAsia="Calibri" w:hAnsi="GHEA Grapalat" w:cs="Sylfaen"/>
          <w:sz w:val="22"/>
          <w:szCs w:val="22"/>
        </w:rPr>
        <w:t xml:space="preserve"> и/или геологических исследований станций метрополитена</w:t>
      </w:r>
    </w:p>
    <w:p w14:paraId="7A3BDAFE" w14:textId="77777777" w:rsidR="00060A41" w:rsidRPr="00BE012F" w:rsidRDefault="00060A41" w:rsidP="00060A41">
      <w:pPr>
        <w:widowControl w:val="0"/>
        <w:ind w:firstLine="360"/>
        <w:jc w:val="both"/>
        <w:rPr>
          <w:rFonts w:ascii="GHEA Grapalat" w:hAnsi="GHEA Grapalat" w:cs="Sylfaen"/>
          <w:b/>
          <w:bCs/>
        </w:rPr>
      </w:pPr>
      <w:r w:rsidRPr="00BE012F">
        <w:rPr>
          <w:rFonts w:ascii="GHEA Grapalat" w:hAnsi="GHEA Grapalat" w:cs="Sylfaen"/>
        </w:rPr>
        <w:t>Участие как минимум в 2 проектах метро или железной дороги</w:t>
      </w:r>
    </w:p>
    <w:p w14:paraId="654D3656" w14:textId="77777777" w:rsidR="00060A41" w:rsidRPr="00BE012F" w:rsidRDefault="00060A41" w:rsidP="00060A41">
      <w:pPr>
        <w:widowControl w:val="0"/>
        <w:jc w:val="both"/>
        <w:rPr>
          <w:rFonts w:ascii="GHEA Grapalat" w:hAnsi="GHEA Grapalat" w:cs="Sylfaen"/>
          <w:b/>
          <w:bCs/>
        </w:rPr>
      </w:pPr>
      <w:r w:rsidRPr="00BE012F">
        <w:rPr>
          <w:rFonts w:ascii="GHEA Grapalat" w:hAnsi="GHEA Grapalat" w:cs="Sylfaen"/>
          <w:b/>
          <w:bCs/>
        </w:rPr>
        <w:t>5) Сейсмический инженер</w:t>
      </w:r>
    </w:p>
    <w:p w14:paraId="5E2A6904" w14:textId="77777777" w:rsidR="00060A41" w:rsidRPr="00BE012F" w:rsidRDefault="00060A41" w:rsidP="00060A41">
      <w:pPr>
        <w:widowControl w:val="0"/>
        <w:jc w:val="both"/>
        <w:rPr>
          <w:rFonts w:ascii="GHEA Grapalat" w:hAnsi="GHEA Grapalat" w:cs="Sylfaen"/>
        </w:rPr>
      </w:pPr>
      <w:r w:rsidRPr="00BE012F">
        <w:rPr>
          <w:rFonts w:ascii="GHEA Grapalat" w:hAnsi="GHEA Grapalat" w:cs="Sylfaen"/>
          <w:b/>
          <w:bCs/>
        </w:rPr>
        <w:t>Общие квалификационные требования:</w:t>
      </w:r>
    </w:p>
    <w:p w14:paraId="1C0BAE40" w14:textId="77777777" w:rsidR="00060A41" w:rsidRPr="00BE012F" w:rsidRDefault="00060A41" w:rsidP="00060A41">
      <w:pPr>
        <w:pStyle w:val="ListParagraph"/>
        <w:numPr>
          <w:ilvl w:val="0"/>
          <w:numId w:val="40"/>
        </w:numPr>
        <w:spacing w:line="276" w:lineRule="auto"/>
        <w:ind w:right="40"/>
        <w:jc w:val="both"/>
        <w:rPr>
          <w:rFonts w:ascii="GHEA Grapalat" w:eastAsia="Calibri" w:hAnsi="GHEA Grapalat" w:cs="Sylfaen"/>
          <w:sz w:val="22"/>
          <w:szCs w:val="22"/>
        </w:rPr>
      </w:pPr>
      <w:r w:rsidRPr="00BE012F">
        <w:rPr>
          <w:rFonts w:ascii="GHEA Grapalat" w:eastAsia="Calibri" w:hAnsi="GHEA Grapalat" w:cs="Sylfaen"/>
          <w:sz w:val="22"/>
          <w:szCs w:val="22"/>
        </w:rPr>
        <w:t xml:space="preserve">Минимум 10 лет опыта работы в области механики грунтов, </w:t>
      </w:r>
      <w:r w:rsidRPr="00BE012F">
        <w:rPr>
          <w:rFonts w:ascii="GHEA Grapalat" w:hAnsi="GHEA Grapalat"/>
          <w:sz w:val="22"/>
          <w:szCs w:val="22"/>
        </w:rPr>
        <w:t>проектирования фундаментов</w:t>
      </w:r>
      <w:r w:rsidRPr="00BE012F" w:rsidDel="0023306B">
        <w:rPr>
          <w:rFonts w:ascii="GHEA Grapalat" w:eastAsia="Calibri" w:hAnsi="GHEA Grapalat" w:cs="Sylfaen"/>
          <w:sz w:val="22"/>
          <w:szCs w:val="22"/>
        </w:rPr>
        <w:t xml:space="preserve"> </w:t>
      </w:r>
      <w:r w:rsidRPr="00BE012F">
        <w:rPr>
          <w:rFonts w:ascii="GHEA Grapalat" w:eastAsia="Calibri" w:hAnsi="GHEA Grapalat" w:cs="Sylfaen"/>
          <w:sz w:val="22"/>
          <w:szCs w:val="22"/>
        </w:rPr>
        <w:t>и/или геологических исследований станций метрополитена</w:t>
      </w:r>
    </w:p>
    <w:p w14:paraId="07288107" w14:textId="77777777" w:rsidR="00060A41" w:rsidRPr="00BE012F" w:rsidRDefault="00060A41" w:rsidP="00060A41">
      <w:pPr>
        <w:ind w:left="360"/>
        <w:jc w:val="both"/>
        <w:rPr>
          <w:rFonts w:ascii="GHEA Grapalat" w:hAnsi="GHEA Grapalat" w:cs="Sylfaen"/>
        </w:rPr>
      </w:pPr>
      <w:r w:rsidRPr="00BE012F">
        <w:rPr>
          <w:rFonts w:ascii="GHEA Grapalat" w:hAnsi="GHEA Grapalat" w:cs="Sylfaen"/>
        </w:rPr>
        <w:t>Участие как минимум в 2 проектах метро или железной дороги, реализуемых в сейсмически активных зонах</w:t>
      </w:r>
    </w:p>
    <w:p w14:paraId="37EAB0BA" w14:textId="77777777" w:rsidR="00060A41" w:rsidRPr="00BE012F" w:rsidRDefault="00060A41" w:rsidP="00060A41">
      <w:pPr>
        <w:widowControl w:val="0"/>
        <w:jc w:val="both"/>
        <w:rPr>
          <w:rFonts w:ascii="GHEA Grapalat" w:hAnsi="GHEA Grapalat" w:cs="Sylfaen"/>
          <w:b/>
          <w:bCs/>
        </w:rPr>
      </w:pPr>
      <w:r w:rsidRPr="00BE012F">
        <w:rPr>
          <w:rFonts w:ascii="GHEA Grapalat" w:hAnsi="GHEA Grapalat" w:cs="Sylfaen"/>
          <w:b/>
          <w:bCs/>
        </w:rPr>
        <w:t>6) Инженер по электромеханическим и энергетическим системам</w:t>
      </w:r>
    </w:p>
    <w:p w14:paraId="418A987A" w14:textId="77777777" w:rsidR="00060A41" w:rsidRPr="00BE012F" w:rsidRDefault="00060A41" w:rsidP="00060A41">
      <w:pPr>
        <w:widowControl w:val="0"/>
        <w:jc w:val="both"/>
        <w:rPr>
          <w:rFonts w:ascii="GHEA Grapalat" w:hAnsi="GHEA Grapalat" w:cs="Sylfaen"/>
          <w:lang w:val="en-GB"/>
        </w:rPr>
      </w:pPr>
      <w:r w:rsidRPr="00BE012F">
        <w:rPr>
          <w:rFonts w:ascii="GHEA Grapalat" w:hAnsi="GHEA Grapalat" w:cs="Sylfaen"/>
          <w:b/>
          <w:bCs/>
        </w:rPr>
        <w:t>Общие квалификационные требования:</w:t>
      </w:r>
    </w:p>
    <w:p w14:paraId="7D08500A" w14:textId="77777777" w:rsidR="00060A41" w:rsidRPr="00BE012F" w:rsidRDefault="00060A41" w:rsidP="00060A41">
      <w:pPr>
        <w:widowControl w:val="0"/>
        <w:numPr>
          <w:ilvl w:val="0"/>
          <w:numId w:val="17"/>
        </w:numPr>
        <w:spacing w:line="276" w:lineRule="auto"/>
        <w:jc w:val="both"/>
        <w:rPr>
          <w:rFonts w:ascii="GHEA Grapalat" w:hAnsi="GHEA Grapalat" w:cs="Sylfaen"/>
        </w:rPr>
      </w:pPr>
      <w:r w:rsidRPr="00BE012F">
        <w:rPr>
          <w:rFonts w:ascii="GHEA Grapalat" w:hAnsi="GHEA Grapalat" w:cs="Sylfaen"/>
        </w:rPr>
        <w:t xml:space="preserve">Минимум 5 лет опыта в системах электроснабжения, тяговых системах </w:t>
      </w:r>
      <w:r w:rsidRPr="00BE012F">
        <w:rPr>
          <w:rFonts w:ascii="GHEA Grapalat" w:hAnsi="GHEA Grapalat" w:cs="Sylfaen"/>
          <w:lang w:val="hy-AM"/>
        </w:rPr>
        <w:t xml:space="preserve">и/или </w:t>
      </w:r>
      <w:r w:rsidRPr="00BE012F">
        <w:rPr>
          <w:rFonts w:ascii="GHEA Grapalat" w:hAnsi="GHEA Grapalat" w:cs="Sylfaen"/>
        </w:rPr>
        <w:t>электрических системах станций метро</w:t>
      </w:r>
    </w:p>
    <w:p w14:paraId="42F39A07" w14:textId="77777777" w:rsidR="00060A41" w:rsidRPr="00BE012F" w:rsidRDefault="00060A41" w:rsidP="00060A41">
      <w:pPr>
        <w:widowControl w:val="0"/>
        <w:numPr>
          <w:ilvl w:val="0"/>
          <w:numId w:val="17"/>
        </w:numPr>
        <w:spacing w:line="276" w:lineRule="auto"/>
        <w:jc w:val="both"/>
        <w:rPr>
          <w:rFonts w:ascii="GHEA Grapalat" w:hAnsi="GHEA Grapalat" w:cs="Sylfaen"/>
        </w:rPr>
      </w:pPr>
      <w:r w:rsidRPr="00BE012F">
        <w:rPr>
          <w:rFonts w:ascii="GHEA Grapalat" w:hAnsi="GHEA Grapalat" w:cs="Sylfaen"/>
        </w:rPr>
        <w:t>Навыки проектирования подстанций, систем сигнализации, вентиляции и энергоэффективных решений</w:t>
      </w:r>
    </w:p>
    <w:p w14:paraId="1668C4E7" w14:textId="77777777" w:rsidR="00060A41" w:rsidRPr="00BE012F" w:rsidRDefault="00060A41" w:rsidP="00060A41">
      <w:pPr>
        <w:widowControl w:val="0"/>
        <w:jc w:val="both"/>
        <w:rPr>
          <w:rFonts w:ascii="GHEA Grapalat" w:hAnsi="GHEA Grapalat" w:cs="Sylfaen"/>
          <w:b/>
          <w:bCs/>
        </w:rPr>
      </w:pPr>
      <w:r w:rsidRPr="00BE012F">
        <w:rPr>
          <w:rFonts w:ascii="GHEA Grapalat" w:hAnsi="GHEA Grapalat" w:cs="Sylfaen"/>
          <w:b/>
          <w:bCs/>
        </w:rPr>
        <w:t>7) Эксперт по вопросам окружающей среды и социальным аспектам</w:t>
      </w:r>
    </w:p>
    <w:p w14:paraId="4C569AE6" w14:textId="77777777" w:rsidR="00060A41" w:rsidRPr="00BE012F" w:rsidRDefault="00060A41" w:rsidP="00060A41">
      <w:pPr>
        <w:widowControl w:val="0"/>
        <w:jc w:val="both"/>
        <w:rPr>
          <w:rFonts w:ascii="GHEA Grapalat" w:hAnsi="GHEA Grapalat" w:cs="Sylfaen"/>
        </w:rPr>
      </w:pPr>
      <w:r w:rsidRPr="00BE012F">
        <w:rPr>
          <w:rFonts w:ascii="GHEA Grapalat" w:hAnsi="GHEA Grapalat" w:cs="Sylfaen"/>
          <w:b/>
          <w:bCs/>
        </w:rPr>
        <w:t>Общие квалификационные требования:</w:t>
      </w:r>
    </w:p>
    <w:p w14:paraId="3181403F" w14:textId="77777777" w:rsidR="00060A41" w:rsidRPr="00BE012F" w:rsidRDefault="00060A41" w:rsidP="00060A41">
      <w:pPr>
        <w:widowControl w:val="0"/>
        <w:numPr>
          <w:ilvl w:val="0"/>
          <w:numId w:val="18"/>
        </w:numPr>
        <w:spacing w:line="276" w:lineRule="auto"/>
        <w:jc w:val="both"/>
        <w:rPr>
          <w:rFonts w:ascii="GHEA Grapalat" w:hAnsi="GHEA Grapalat" w:cs="Sylfaen"/>
        </w:rPr>
      </w:pPr>
      <w:r w:rsidRPr="00BE012F">
        <w:rPr>
          <w:rFonts w:ascii="GHEA Grapalat" w:hAnsi="GHEA Grapalat" w:cs="Sylfaen"/>
        </w:rPr>
        <w:t>Минимум 5 лет опыта в оценке экологического и социального воздействия инфраструктурных проектов</w:t>
      </w:r>
    </w:p>
    <w:p w14:paraId="468A90CB" w14:textId="77777777" w:rsidR="00060A41" w:rsidRPr="00BE012F" w:rsidRDefault="00060A41" w:rsidP="00060A41">
      <w:pPr>
        <w:widowControl w:val="0"/>
        <w:numPr>
          <w:ilvl w:val="0"/>
          <w:numId w:val="18"/>
        </w:numPr>
        <w:spacing w:line="276" w:lineRule="auto"/>
        <w:jc w:val="both"/>
        <w:rPr>
          <w:rFonts w:ascii="GHEA Grapalat" w:hAnsi="GHEA Grapalat" w:cs="Sylfaen"/>
        </w:rPr>
      </w:pPr>
      <w:r w:rsidRPr="00BE012F">
        <w:rPr>
          <w:rFonts w:ascii="GHEA Grapalat" w:hAnsi="GHEA Grapalat" w:cs="Sylfaen"/>
        </w:rPr>
        <w:t>Навыки разработки стратегий смягчения последствий, включая шум, загрязнение воздуха, отчуждение земель и переселение</w:t>
      </w:r>
    </w:p>
    <w:p w14:paraId="4CE1A8C4" w14:textId="77777777" w:rsidR="00060A41" w:rsidRPr="00BE012F" w:rsidRDefault="00060A41" w:rsidP="00060A41">
      <w:pPr>
        <w:widowControl w:val="0"/>
        <w:jc w:val="both"/>
        <w:rPr>
          <w:rFonts w:ascii="GHEA Grapalat" w:hAnsi="GHEA Grapalat" w:cs="Sylfaen"/>
          <w:b/>
          <w:bCs/>
        </w:rPr>
      </w:pPr>
      <w:r w:rsidRPr="00BE012F">
        <w:rPr>
          <w:rFonts w:ascii="GHEA Grapalat" w:hAnsi="GHEA Grapalat" w:cs="Sylfaen"/>
          <w:b/>
          <w:bCs/>
        </w:rPr>
        <w:t>8) Специалист по оценке затрат и финансовому моделированию</w:t>
      </w:r>
    </w:p>
    <w:p w14:paraId="08144C0F" w14:textId="77777777" w:rsidR="00060A41" w:rsidRPr="00BE012F" w:rsidRDefault="00060A41" w:rsidP="00060A41">
      <w:pPr>
        <w:widowControl w:val="0"/>
        <w:jc w:val="both"/>
        <w:rPr>
          <w:rFonts w:ascii="GHEA Grapalat" w:hAnsi="GHEA Grapalat" w:cs="Sylfaen"/>
        </w:rPr>
      </w:pPr>
      <w:r w:rsidRPr="00BE012F">
        <w:rPr>
          <w:rFonts w:ascii="GHEA Grapalat" w:hAnsi="GHEA Grapalat" w:cs="Sylfaen"/>
          <w:b/>
          <w:bCs/>
        </w:rPr>
        <w:t>Общие квалификационные требования:</w:t>
      </w:r>
    </w:p>
    <w:p w14:paraId="0DB6A1A9" w14:textId="77777777" w:rsidR="00060A41" w:rsidRPr="00BE012F" w:rsidRDefault="00060A41" w:rsidP="00060A41">
      <w:pPr>
        <w:widowControl w:val="0"/>
        <w:numPr>
          <w:ilvl w:val="0"/>
          <w:numId w:val="19"/>
        </w:numPr>
        <w:spacing w:line="276" w:lineRule="auto"/>
        <w:jc w:val="both"/>
        <w:rPr>
          <w:rFonts w:ascii="GHEA Grapalat" w:hAnsi="GHEA Grapalat" w:cs="Sylfaen"/>
        </w:rPr>
      </w:pPr>
      <w:r w:rsidRPr="00BE012F">
        <w:rPr>
          <w:rFonts w:ascii="GHEA Grapalat" w:hAnsi="GHEA Grapalat" w:cs="Sylfaen"/>
        </w:rPr>
        <w:lastRenderedPageBreak/>
        <w:t>Минимум 10 лет опыта в оценке затрат, бюджетировании и финансовом моделировании инфраструктурных проектов</w:t>
      </w:r>
    </w:p>
    <w:p w14:paraId="32648B70" w14:textId="77777777" w:rsidR="00060A41" w:rsidRPr="00BE012F" w:rsidRDefault="00060A41" w:rsidP="00060A41">
      <w:pPr>
        <w:widowControl w:val="0"/>
        <w:numPr>
          <w:ilvl w:val="0"/>
          <w:numId w:val="19"/>
        </w:numPr>
        <w:spacing w:line="276" w:lineRule="auto"/>
        <w:jc w:val="both"/>
        <w:rPr>
          <w:rFonts w:ascii="GHEA Grapalat" w:hAnsi="GHEA Grapalat" w:cs="Sylfaen"/>
        </w:rPr>
      </w:pPr>
      <w:r w:rsidRPr="00BE012F">
        <w:rPr>
          <w:rFonts w:ascii="GHEA Grapalat" w:hAnsi="GHEA Grapalat" w:cs="Sylfaen"/>
        </w:rPr>
        <w:t>Значительный опыт в ценообразовании тендеров, инжиниринге ценности (Value Engineering) и составлении смет (BOQ)</w:t>
      </w:r>
    </w:p>
    <w:p w14:paraId="5646269F" w14:textId="77777777" w:rsidR="00060A41" w:rsidRPr="00BE012F" w:rsidRDefault="00060A41" w:rsidP="00060A41">
      <w:pPr>
        <w:widowControl w:val="0"/>
        <w:jc w:val="both"/>
        <w:rPr>
          <w:rFonts w:ascii="GHEA Grapalat" w:hAnsi="GHEA Grapalat" w:cs="Sylfaen"/>
          <w:b/>
          <w:bCs/>
        </w:rPr>
      </w:pPr>
      <w:r w:rsidRPr="00BE012F">
        <w:rPr>
          <w:rFonts w:ascii="GHEA Grapalat" w:hAnsi="GHEA Grapalat" w:cs="Sylfaen"/>
          <w:b/>
          <w:bCs/>
        </w:rPr>
        <w:t>9) Эксперт по отчуждению земли и переселению</w:t>
      </w:r>
    </w:p>
    <w:p w14:paraId="5C4480EB" w14:textId="77777777" w:rsidR="00060A41" w:rsidRPr="00BE012F" w:rsidRDefault="00060A41" w:rsidP="00060A41">
      <w:pPr>
        <w:widowControl w:val="0"/>
        <w:jc w:val="both"/>
        <w:rPr>
          <w:rFonts w:ascii="GHEA Grapalat" w:hAnsi="GHEA Grapalat" w:cs="Sylfaen"/>
        </w:rPr>
      </w:pPr>
      <w:r w:rsidRPr="00BE012F">
        <w:rPr>
          <w:rFonts w:ascii="GHEA Grapalat" w:hAnsi="GHEA Grapalat" w:cs="Sylfaen"/>
          <w:b/>
          <w:bCs/>
        </w:rPr>
        <w:t>Общие квалификационные требования:</w:t>
      </w:r>
    </w:p>
    <w:p w14:paraId="4B12AB6F" w14:textId="77777777" w:rsidR="00060A41" w:rsidRPr="00BE012F" w:rsidRDefault="00060A41" w:rsidP="00060A41">
      <w:pPr>
        <w:widowControl w:val="0"/>
        <w:numPr>
          <w:ilvl w:val="0"/>
          <w:numId w:val="20"/>
        </w:numPr>
        <w:spacing w:line="276" w:lineRule="auto"/>
        <w:jc w:val="both"/>
        <w:rPr>
          <w:rFonts w:ascii="GHEA Grapalat" w:hAnsi="GHEA Grapalat" w:cs="Sylfaen"/>
        </w:rPr>
      </w:pPr>
      <w:r w:rsidRPr="00BE012F">
        <w:rPr>
          <w:rFonts w:ascii="GHEA Grapalat" w:hAnsi="GHEA Grapalat" w:cs="Sylfaen"/>
        </w:rPr>
        <w:t>Минимум 5 лет опыта в планировании отчуждения, оценке имущества и переселении</w:t>
      </w:r>
    </w:p>
    <w:p w14:paraId="2647A907" w14:textId="77777777" w:rsidR="00060A41" w:rsidRDefault="00060A41" w:rsidP="00060A41">
      <w:pPr>
        <w:spacing w:before="60" w:after="60"/>
        <w:ind w:right="40"/>
        <w:jc w:val="both"/>
        <w:rPr>
          <w:rFonts w:ascii="GHEA Grapalat" w:hAnsi="GHEA Grapalat"/>
          <w:b/>
          <w:bCs/>
        </w:rPr>
      </w:pPr>
      <w:r w:rsidRPr="00BE012F">
        <w:rPr>
          <w:rFonts w:ascii="GHEA Grapalat" w:hAnsi="GHEA Grapalat" w:cs="Sylfaen"/>
          <w:b/>
          <w:bCs/>
        </w:rPr>
        <w:t>Материалы должны быть представлены в соответствии с национальными и международными стандартами и нормами проектирования метрополитенов</w:t>
      </w:r>
      <w:r w:rsidRPr="00BE012F">
        <w:rPr>
          <w:rFonts w:ascii="GHEA Grapalat" w:hAnsi="GHEA Grapalat"/>
          <w:b/>
          <w:bCs/>
        </w:rPr>
        <w:t>.</w:t>
      </w:r>
      <w:r w:rsidRPr="00BE012F">
        <w:rPr>
          <w:rFonts w:ascii="GHEA Grapalat" w:hAnsi="GHEA Grapalat"/>
          <w:b/>
          <w:bCs/>
        </w:rPr>
        <w:tab/>
      </w:r>
      <w:r w:rsidRPr="00BE012F">
        <w:rPr>
          <w:rFonts w:ascii="GHEA Grapalat" w:hAnsi="GHEA Grapalat"/>
          <w:b/>
          <w:bCs/>
        </w:rPr>
        <w:br/>
      </w:r>
    </w:p>
    <w:p w14:paraId="262C3402" w14:textId="77777777" w:rsidR="00060A41" w:rsidRPr="00BE012F" w:rsidRDefault="00060A41" w:rsidP="00060A41">
      <w:pPr>
        <w:spacing w:before="60" w:after="60"/>
        <w:ind w:right="40"/>
        <w:jc w:val="both"/>
        <w:rPr>
          <w:rFonts w:ascii="GHEA Grapalat" w:hAnsi="GHEA Grapalat"/>
          <w:lang w:val="hy-AM"/>
        </w:rPr>
      </w:pPr>
      <w:r w:rsidRPr="00BE012F">
        <w:rPr>
          <w:rFonts w:ascii="GHEA Grapalat" w:hAnsi="GHEA Grapalat"/>
          <w:b/>
          <w:bCs/>
          <w:lang w:val="hy-AM"/>
        </w:rPr>
        <w:t>По крайней мере один из специалистов, включенных в штат, представляет вместе с заявкой соответствующие лицензии и сертификаты, согласно Закону РА «Об архитектурной деятельности» от 6 декабря 2017 года и Постановлению Правительства РА № 2106-Н от 30 ноября 2023 года.</w:t>
      </w:r>
    </w:p>
    <w:p w14:paraId="08D3E8A0" w14:textId="77777777" w:rsidR="00060A41" w:rsidRDefault="00060A41" w:rsidP="00060A41">
      <w:pPr>
        <w:widowControl w:val="0"/>
        <w:spacing w:before="120" w:after="120"/>
        <w:ind w:left="7920"/>
        <w:jc w:val="both"/>
        <w:rPr>
          <w:rFonts w:ascii="GHEA Grapalat" w:hAnsi="GHEA Grapalat"/>
          <w:lang w:val="hy-AM"/>
        </w:rPr>
      </w:pPr>
    </w:p>
    <w:p w14:paraId="449008EF" w14:textId="77777777" w:rsidR="00060A41" w:rsidRPr="00BE012F" w:rsidRDefault="00060A41" w:rsidP="00060A41">
      <w:pPr>
        <w:widowControl w:val="0"/>
        <w:spacing w:before="120" w:after="120"/>
        <w:ind w:left="7920"/>
        <w:jc w:val="both"/>
        <w:rPr>
          <w:rFonts w:ascii="GHEA Grapalat" w:hAnsi="GHEA Grapalat"/>
          <w:lang w:val="hy-AM"/>
        </w:rPr>
      </w:pPr>
      <w:r w:rsidRPr="00BE012F">
        <w:rPr>
          <w:rFonts w:ascii="GHEA Grapalat" w:hAnsi="GHEA Grapalat"/>
          <w:lang w:val="hy-AM"/>
        </w:rPr>
        <w:t>Таблица 1</w:t>
      </w:r>
    </w:p>
    <w:p w14:paraId="64B38540" w14:textId="77777777" w:rsidR="00060A41" w:rsidRPr="00BE012F" w:rsidRDefault="00060A41" w:rsidP="00060A41">
      <w:pPr>
        <w:widowControl w:val="0"/>
        <w:spacing w:before="120" w:after="240"/>
        <w:jc w:val="center"/>
        <w:rPr>
          <w:rFonts w:ascii="GHEA Grapalat" w:hAnsi="GHEA Grapalat"/>
          <w:lang w:val="hy-AM"/>
        </w:rPr>
      </w:pPr>
      <w:r w:rsidRPr="00BE012F">
        <w:rPr>
          <w:rFonts w:ascii="GHEA Grapalat" w:hAnsi="GHEA Grapalat"/>
        </w:rPr>
        <w:t>Минимальное количество специалистов на один проект (лот)</w:t>
      </w:r>
    </w:p>
    <w:tbl>
      <w:tblPr>
        <w:tblStyle w:val="TableGrid"/>
        <w:tblW w:w="0" w:type="auto"/>
        <w:jc w:val="center"/>
        <w:tblLook w:val="04A0" w:firstRow="1" w:lastRow="0" w:firstColumn="1" w:lastColumn="0" w:noHBand="0" w:noVBand="1"/>
      </w:tblPr>
      <w:tblGrid>
        <w:gridCol w:w="659"/>
        <w:gridCol w:w="7103"/>
        <w:gridCol w:w="847"/>
      </w:tblGrid>
      <w:tr w:rsidR="00060A41" w:rsidRPr="00BE012F" w14:paraId="0EBADA71"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560BCC94" w14:textId="77777777" w:rsidR="00060A41" w:rsidRPr="00BE012F" w:rsidRDefault="00060A41" w:rsidP="00924C8C">
            <w:pPr>
              <w:widowControl w:val="0"/>
              <w:spacing w:line="276" w:lineRule="auto"/>
              <w:jc w:val="center"/>
              <w:rPr>
                <w:rFonts w:ascii="GHEA Grapalat" w:hAnsi="GHEA Grapalat" w:cs="Sylfaen"/>
                <w:b/>
                <w:sz w:val="22"/>
                <w:szCs w:val="22"/>
                <w:lang w:val="en-GB"/>
              </w:rPr>
            </w:pPr>
            <w:r w:rsidRPr="00BE012F">
              <w:rPr>
                <w:rFonts w:ascii="GHEA Grapalat" w:hAnsi="GHEA Grapalat" w:cs="Sylfaen"/>
                <w:b/>
                <w:sz w:val="22"/>
                <w:szCs w:val="22"/>
                <w:lang w:val="en-GB"/>
              </w:rPr>
              <w:t>N</w:t>
            </w:r>
          </w:p>
        </w:tc>
        <w:tc>
          <w:tcPr>
            <w:tcW w:w="7103" w:type="dxa"/>
            <w:tcBorders>
              <w:top w:val="single" w:sz="4" w:space="0" w:color="auto"/>
              <w:left w:val="single" w:sz="4" w:space="0" w:color="auto"/>
              <w:bottom w:val="single" w:sz="4" w:space="0" w:color="auto"/>
              <w:right w:val="single" w:sz="4" w:space="0" w:color="auto"/>
            </w:tcBorders>
            <w:vAlign w:val="center"/>
            <w:hideMark/>
          </w:tcPr>
          <w:p w14:paraId="1DB42BED" w14:textId="77777777" w:rsidR="00060A41" w:rsidRPr="00BE012F" w:rsidRDefault="00060A41" w:rsidP="00924C8C">
            <w:pPr>
              <w:widowControl w:val="0"/>
              <w:spacing w:line="276" w:lineRule="auto"/>
              <w:jc w:val="center"/>
              <w:rPr>
                <w:rFonts w:ascii="GHEA Grapalat" w:hAnsi="GHEA Grapalat" w:cs="Sylfaen"/>
                <w:b/>
                <w:sz w:val="22"/>
                <w:szCs w:val="22"/>
                <w:lang w:val="hy-AM"/>
              </w:rPr>
            </w:pPr>
            <w:r w:rsidRPr="00BE012F">
              <w:rPr>
                <w:rFonts w:ascii="GHEA Grapalat" w:hAnsi="GHEA Grapalat" w:cs="Sylfaen"/>
                <w:b/>
                <w:sz w:val="22"/>
                <w:szCs w:val="22"/>
                <w:lang w:val="hy-AM"/>
              </w:rPr>
              <w:t>Специалист</w:t>
            </w:r>
          </w:p>
        </w:tc>
        <w:tc>
          <w:tcPr>
            <w:tcW w:w="847" w:type="dxa"/>
            <w:tcBorders>
              <w:top w:val="single" w:sz="4" w:space="0" w:color="auto"/>
              <w:left w:val="single" w:sz="4" w:space="0" w:color="auto"/>
              <w:bottom w:val="single" w:sz="4" w:space="0" w:color="auto"/>
              <w:right w:val="single" w:sz="4" w:space="0" w:color="auto"/>
            </w:tcBorders>
            <w:vAlign w:val="center"/>
            <w:hideMark/>
          </w:tcPr>
          <w:p w14:paraId="2405D4A1" w14:textId="77777777" w:rsidR="00060A41" w:rsidRPr="00BE012F" w:rsidRDefault="00060A41" w:rsidP="00924C8C">
            <w:pPr>
              <w:widowControl w:val="0"/>
              <w:spacing w:line="276" w:lineRule="auto"/>
              <w:jc w:val="center"/>
              <w:rPr>
                <w:rFonts w:ascii="GHEA Grapalat" w:hAnsi="GHEA Grapalat" w:cs="Sylfaen"/>
                <w:b/>
                <w:sz w:val="22"/>
                <w:szCs w:val="22"/>
                <w:lang w:val="hy-AM"/>
              </w:rPr>
            </w:pPr>
            <w:r w:rsidRPr="00BE012F">
              <w:rPr>
                <w:rFonts w:ascii="GHEA Grapalat" w:hAnsi="GHEA Grapalat" w:cs="Sylfaen"/>
                <w:b/>
                <w:sz w:val="22"/>
                <w:szCs w:val="22"/>
                <w:lang w:val="hy-AM"/>
              </w:rPr>
              <w:t>Число</w:t>
            </w:r>
          </w:p>
        </w:tc>
      </w:tr>
      <w:tr w:rsidR="00060A41" w:rsidRPr="00BE012F" w14:paraId="50DEC387"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tcPr>
          <w:p w14:paraId="315ACC23" w14:textId="77777777" w:rsidR="00060A41" w:rsidRPr="00BE012F" w:rsidRDefault="00060A41" w:rsidP="00060A41">
            <w:pPr>
              <w:pStyle w:val="ListParagraph"/>
              <w:widowControl w:val="0"/>
              <w:numPr>
                <w:ilvl w:val="0"/>
                <w:numId w:val="11"/>
              </w:numPr>
              <w:spacing w:line="276" w:lineRule="auto"/>
              <w:ind w:left="330" w:hanging="270"/>
              <w:jc w:val="both"/>
              <w:rPr>
                <w:rFonts w:ascii="GHEA Grapalat" w:hAnsi="GHEA Grapalat" w:cs="Sylfaen"/>
                <w:bCs/>
                <w:sz w:val="22"/>
                <w:szCs w:val="22"/>
              </w:rPr>
            </w:pPr>
          </w:p>
        </w:tc>
        <w:tc>
          <w:tcPr>
            <w:tcW w:w="7103" w:type="dxa"/>
            <w:tcBorders>
              <w:top w:val="single" w:sz="4" w:space="0" w:color="auto"/>
              <w:left w:val="single" w:sz="4" w:space="0" w:color="auto"/>
              <w:bottom w:val="single" w:sz="4" w:space="0" w:color="auto"/>
              <w:right w:val="single" w:sz="4" w:space="0" w:color="auto"/>
            </w:tcBorders>
            <w:hideMark/>
          </w:tcPr>
          <w:p w14:paraId="03561F34" w14:textId="77777777" w:rsidR="00060A41" w:rsidRPr="00BE012F" w:rsidRDefault="00060A41" w:rsidP="00924C8C">
            <w:pPr>
              <w:spacing w:line="276" w:lineRule="auto"/>
              <w:jc w:val="both"/>
              <w:rPr>
                <w:rFonts w:ascii="GHEA Grapalat" w:hAnsi="GHEA Grapalat" w:cs="Sylfaen"/>
                <w:sz w:val="22"/>
                <w:szCs w:val="22"/>
                <w:lang w:val="hy-AM"/>
              </w:rPr>
            </w:pPr>
            <w:r w:rsidRPr="00BE012F">
              <w:rPr>
                <w:rFonts w:ascii="GHEA Grapalat" w:hAnsi="GHEA Grapalat"/>
                <w:sz w:val="22"/>
                <w:szCs w:val="22"/>
              </w:rPr>
              <w:t xml:space="preserve">Руководитель </w:t>
            </w:r>
            <w:r w:rsidRPr="00BE012F">
              <w:rPr>
                <w:rFonts w:ascii="GHEA Grapalat" w:hAnsi="GHEA Grapalat" w:cs="Arial"/>
                <w:sz w:val="22"/>
                <w:szCs w:val="22"/>
              </w:rPr>
              <w:t>группы</w:t>
            </w:r>
          </w:p>
        </w:tc>
        <w:tc>
          <w:tcPr>
            <w:tcW w:w="847" w:type="dxa"/>
            <w:tcBorders>
              <w:top w:val="single" w:sz="4" w:space="0" w:color="auto"/>
              <w:left w:val="single" w:sz="4" w:space="0" w:color="auto"/>
              <w:bottom w:val="single" w:sz="4" w:space="0" w:color="auto"/>
              <w:right w:val="single" w:sz="4" w:space="0" w:color="auto"/>
            </w:tcBorders>
            <w:hideMark/>
          </w:tcPr>
          <w:p w14:paraId="19F7C21E" w14:textId="77777777" w:rsidR="00060A41" w:rsidRPr="00BE012F" w:rsidRDefault="00060A41" w:rsidP="00924C8C">
            <w:pPr>
              <w:widowControl w:val="0"/>
              <w:spacing w:line="276" w:lineRule="auto"/>
              <w:jc w:val="center"/>
              <w:rPr>
                <w:rFonts w:ascii="GHEA Grapalat" w:hAnsi="GHEA Grapalat" w:cs="Sylfaen"/>
                <w:sz w:val="22"/>
                <w:szCs w:val="22"/>
                <w:lang w:val="hy-AM"/>
              </w:rPr>
            </w:pPr>
            <w:r w:rsidRPr="00BE012F">
              <w:rPr>
                <w:rFonts w:ascii="GHEA Grapalat" w:hAnsi="GHEA Grapalat" w:cs="Sylfaen"/>
                <w:sz w:val="22"/>
                <w:szCs w:val="22"/>
                <w:lang w:val="hy-AM"/>
              </w:rPr>
              <w:t>1</w:t>
            </w:r>
          </w:p>
        </w:tc>
      </w:tr>
      <w:tr w:rsidR="00060A41" w:rsidRPr="00BE012F" w14:paraId="799D9E17"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tcPr>
          <w:p w14:paraId="0CFFE897" w14:textId="77777777" w:rsidR="00060A41" w:rsidRPr="00BE012F" w:rsidRDefault="00060A41" w:rsidP="00060A41">
            <w:pPr>
              <w:pStyle w:val="ListParagraph"/>
              <w:widowControl w:val="0"/>
              <w:numPr>
                <w:ilvl w:val="0"/>
                <w:numId w:val="11"/>
              </w:numPr>
              <w:spacing w:line="276" w:lineRule="auto"/>
              <w:ind w:left="330" w:hanging="270"/>
              <w:jc w:val="both"/>
              <w:rPr>
                <w:rFonts w:ascii="GHEA Grapalat" w:hAnsi="GHEA Grapalat" w:cs="Sylfaen"/>
                <w:bCs/>
                <w:sz w:val="22"/>
                <w:szCs w:val="22"/>
              </w:rPr>
            </w:pPr>
          </w:p>
        </w:tc>
        <w:tc>
          <w:tcPr>
            <w:tcW w:w="7103" w:type="dxa"/>
            <w:tcBorders>
              <w:top w:val="single" w:sz="4" w:space="0" w:color="auto"/>
              <w:left w:val="single" w:sz="4" w:space="0" w:color="auto"/>
              <w:bottom w:val="single" w:sz="4" w:space="0" w:color="auto"/>
              <w:right w:val="single" w:sz="4" w:space="0" w:color="auto"/>
            </w:tcBorders>
            <w:hideMark/>
          </w:tcPr>
          <w:p w14:paraId="508A9477" w14:textId="77777777" w:rsidR="00060A41" w:rsidRPr="00BE012F" w:rsidRDefault="00060A41" w:rsidP="00924C8C">
            <w:pPr>
              <w:spacing w:line="276" w:lineRule="auto"/>
              <w:jc w:val="both"/>
              <w:rPr>
                <w:rFonts w:ascii="GHEA Grapalat" w:hAnsi="GHEA Grapalat" w:cs="Sylfaen"/>
                <w:sz w:val="22"/>
                <w:szCs w:val="22"/>
                <w:lang w:val="hy-AM"/>
              </w:rPr>
            </w:pPr>
            <w:r w:rsidRPr="00BE012F">
              <w:rPr>
                <w:rFonts w:ascii="GHEA Grapalat" w:hAnsi="GHEA Grapalat" w:cs="Sylfaen"/>
                <w:bCs/>
                <w:sz w:val="22"/>
                <w:szCs w:val="22"/>
              </w:rPr>
              <w:t>Эксперт по транспортным и/или железнодорожным системам</w:t>
            </w:r>
          </w:p>
        </w:tc>
        <w:tc>
          <w:tcPr>
            <w:tcW w:w="847" w:type="dxa"/>
            <w:tcBorders>
              <w:top w:val="single" w:sz="4" w:space="0" w:color="auto"/>
              <w:left w:val="single" w:sz="4" w:space="0" w:color="auto"/>
              <w:bottom w:val="single" w:sz="4" w:space="0" w:color="auto"/>
              <w:right w:val="single" w:sz="4" w:space="0" w:color="auto"/>
            </w:tcBorders>
            <w:hideMark/>
          </w:tcPr>
          <w:p w14:paraId="6F6E6821" w14:textId="77777777" w:rsidR="00060A41" w:rsidRPr="00BE012F" w:rsidRDefault="00060A41" w:rsidP="00924C8C">
            <w:pPr>
              <w:widowControl w:val="0"/>
              <w:spacing w:line="276" w:lineRule="auto"/>
              <w:jc w:val="center"/>
              <w:rPr>
                <w:rFonts w:ascii="GHEA Grapalat" w:hAnsi="GHEA Grapalat" w:cs="Sylfaen"/>
                <w:sz w:val="22"/>
                <w:szCs w:val="22"/>
                <w:lang w:val="hy-AM"/>
              </w:rPr>
            </w:pPr>
            <w:r w:rsidRPr="00BE012F">
              <w:rPr>
                <w:rFonts w:ascii="GHEA Grapalat" w:hAnsi="GHEA Grapalat" w:cs="Sylfaen"/>
                <w:sz w:val="22"/>
                <w:szCs w:val="22"/>
                <w:lang w:val="hy-AM"/>
              </w:rPr>
              <w:t>1</w:t>
            </w:r>
          </w:p>
        </w:tc>
      </w:tr>
      <w:tr w:rsidR="00060A41" w:rsidRPr="00BE012F" w14:paraId="0F4DF639"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tcPr>
          <w:p w14:paraId="2EC6CBF9" w14:textId="77777777" w:rsidR="00060A41" w:rsidRPr="00BE012F" w:rsidRDefault="00060A41" w:rsidP="00060A41">
            <w:pPr>
              <w:pStyle w:val="ListParagraph"/>
              <w:widowControl w:val="0"/>
              <w:numPr>
                <w:ilvl w:val="0"/>
                <w:numId w:val="11"/>
              </w:numPr>
              <w:spacing w:line="276" w:lineRule="auto"/>
              <w:ind w:left="330" w:hanging="270"/>
              <w:jc w:val="both"/>
              <w:rPr>
                <w:rFonts w:ascii="GHEA Grapalat" w:hAnsi="GHEA Grapalat" w:cs="Sylfaen"/>
                <w:bCs/>
                <w:sz w:val="22"/>
                <w:szCs w:val="22"/>
              </w:rPr>
            </w:pPr>
          </w:p>
        </w:tc>
        <w:tc>
          <w:tcPr>
            <w:tcW w:w="7103" w:type="dxa"/>
            <w:tcBorders>
              <w:top w:val="single" w:sz="4" w:space="0" w:color="auto"/>
              <w:left w:val="single" w:sz="4" w:space="0" w:color="auto"/>
              <w:bottom w:val="single" w:sz="4" w:space="0" w:color="auto"/>
              <w:right w:val="single" w:sz="4" w:space="0" w:color="auto"/>
            </w:tcBorders>
          </w:tcPr>
          <w:p w14:paraId="1B8BCD6D" w14:textId="77777777" w:rsidR="00060A41" w:rsidRPr="00BE012F" w:rsidRDefault="00060A41" w:rsidP="00924C8C">
            <w:pPr>
              <w:spacing w:line="276" w:lineRule="auto"/>
              <w:jc w:val="both"/>
              <w:rPr>
                <w:rFonts w:ascii="GHEA Grapalat" w:hAnsi="GHEA Grapalat" w:cs="Sylfaen"/>
                <w:sz w:val="22"/>
                <w:szCs w:val="22"/>
                <w:lang w:val="hy-AM"/>
              </w:rPr>
            </w:pPr>
            <w:r w:rsidRPr="00BE012F">
              <w:rPr>
                <w:rFonts w:ascii="GHEA Grapalat" w:hAnsi="GHEA Grapalat"/>
                <w:sz w:val="22"/>
                <w:szCs w:val="22"/>
              </w:rPr>
              <w:t>Инженер по гражданскому строительству / конструкциям</w:t>
            </w:r>
          </w:p>
        </w:tc>
        <w:tc>
          <w:tcPr>
            <w:tcW w:w="847" w:type="dxa"/>
            <w:tcBorders>
              <w:top w:val="single" w:sz="4" w:space="0" w:color="auto"/>
              <w:left w:val="single" w:sz="4" w:space="0" w:color="auto"/>
              <w:bottom w:val="single" w:sz="4" w:space="0" w:color="auto"/>
              <w:right w:val="single" w:sz="4" w:space="0" w:color="auto"/>
            </w:tcBorders>
          </w:tcPr>
          <w:p w14:paraId="5D548A64" w14:textId="77777777" w:rsidR="00060A41" w:rsidRPr="00BE012F" w:rsidRDefault="00060A41" w:rsidP="00924C8C">
            <w:pPr>
              <w:widowControl w:val="0"/>
              <w:spacing w:line="276" w:lineRule="auto"/>
              <w:jc w:val="center"/>
              <w:rPr>
                <w:rFonts w:ascii="GHEA Grapalat" w:hAnsi="GHEA Grapalat" w:cs="Sylfaen"/>
                <w:sz w:val="22"/>
                <w:szCs w:val="22"/>
                <w:lang w:val="hy-AM"/>
              </w:rPr>
            </w:pPr>
            <w:r w:rsidRPr="00BE012F">
              <w:rPr>
                <w:rFonts w:ascii="GHEA Grapalat" w:hAnsi="GHEA Grapalat" w:cs="Sylfaen"/>
                <w:sz w:val="22"/>
                <w:szCs w:val="22"/>
                <w:lang w:val="hy-AM"/>
              </w:rPr>
              <w:t>1</w:t>
            </w:r>
          </w:p>
        </w:tc>
      </w:tr>
      <w:tr w:rsidR="00060A41" w:rsidRPr="00BE012F" w14:paraId="745F5735"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tcPr>
          <w:p w14:paraId="3CEB9EA8" w14:textId="77777777" w:rsidR="00060A41" w:rsidRPr="00BE012F" w:rsidRDefault="00060A41" w:rsidP="00060A41">
            <w:pPr>
              <w:pStyle w:val="ListParagraph"/>
              <w:widowControl w:val="0"/>
              <w:numPr>
                <w:ilvl w:val="0"/>
                <w:numId w:val="11"/>
              </w:numPr>
              <w:spacing w:line="276" w:lineRule="auto"/>
              <w:ind w:left="330" w:hanging="270"/>
              <w:jc w:val="both"/>
              <w:rPr>
                <w:rFonts w:ascii="GHEA Grapalat" w:hAnsi="GHEA Grapalat" w:cs="Sylfaen"/>
                <w:bCs/>
                <w:sz w:val="22"/>
                <w:szCs w:val="22"/>
              </w:rPr>
            </w:pPr>
          </w:p>
        </w:tc>
        <w:tc>
          <w:tcPr>
            <w:tcW w:w="7103" w:type="dxa"/>
            <w:tcBorders>
              <w:top w:val="single" w:sz="4" w:space="0" w:color="auto"/>
              <w:left w:val="single" w:sz="4" w:space="0" w:color="auto"/>
              <w:bottom w:val="single" w:sz="4" w:space="0" w:color="auto"/>
              <w:right w:val="single" w:sz="4" w:space="0" w:color="auto"/>
            </w:tcBorders>
          </w:tcPr>
          <w:p w14:paraId="3632647B" w14:textId="77777777" w:rsidR="00060A41" w:rsidRPr="00BE012F" w:rsidRDefault="00060A41" w:rsidP="00924C8C">
            <w:pPr>
              <w:spacing w:line="276" w:lineRule="auto"/>
              <w:jc w:val="both"/>
              <w:rPr>
                <w:rFonts w:ascii="GHEA Grapalat" w:hAnsi="GHEA Grapalat" w:cs="Sylfaen"/>
                <w:sz w:val="22"/>
                <w:szCs w:val="22"/>
                <w:lang w:val="hy-AM"/>
              </w:rPr>
            </w:pPr>
            <w:r w:rsidRPr="00BE012F">
              <w:rPr>
                <w:rFonts w:ascii="GHEA Grapalat" w:hAnsi="GHEA Grapalat"/>
                <w:sz w:val="22"/>
                <w:szCs w:val="22"/>
              </w:rPr>
              <w:t xml:space="preserve">Геотехнический </w:t>
            </w:r>
            <w:r w:rsidRPr="00BE012F">
              <w:rPr>
                <w:rFonts w:ascii="GHEA Grapalat" w:hAnsi="GHEA Grapalat" w:cs="Sylfaen"/>
                <w:sz w:val="22"/>
                <w:szCs w:val="22"/>
              </w:rPr>
              <w:t>специалист</w:t>
            </w:r>
          </w:p>
        </w:tc>
        <w:tc>
          <w:tcPr>
            <w:tcW w:w="847" w:type="dxa"/>
            <w:tcBorders>
              <w:top w:val="single" w:sz="4" w:space="0" w:color="auto"/>
              <w:left w:val="single" w:sz="4" w:space="0" w:color="auto"/>
              <w:bottom w:val="single" w:sz="4" w:space="0" w:color="auto"/>
              <w:right w:val="single" w:sz="4" w:space="0" w:color="auto"/>
            </w:tcBorders>
          </w:tcPr>
          <w:p w14:paraId="4645872B" w14:textId="77777777" w:rsidR="00060A41" w:rsidRPr="00BE012F" w:rsidRDefault="00060A41" w:rsidP="00924C8C">
            <w:pPr>
              <w:widowControl w:val="0"/>
              <w:spacing w:line="276" w:lineRule="auto"/>
              <w:jc w:val="center"/>
              <w:rPr>
                <w:rFonts w:ascii="GHEA Grapalat" w:hAnsi="GHEA Grapalat" w:cs="Sylfaen"/>
                <w:sz w:val="22"/>
                <w:szCs w:val="22"/>
                <w:lang w:val="hy-AM"/>
              </w:rPr>
            </w:pPr>
            <w:r w:rsidRPr="00BE012F">
              <w:rPr>
                <w:rFonts w:ascii="GHEA Grapalat" w:hAnsi="GHEA Grapalat" w:cs="Sylfaen"/>
                <w:sz w:val="22"/>
                <w:szCs w:val="22"/>
                <w:lang w:val="hy-AM"/>
              </w:rPr>
              <w:t>1</w:t>
            </w:r>
          </w:p>
        </w:tc>
      </w:tr>
      <w:tr w:rsidR="00060A41" w:rsidRPr="00BE012F" w14:paraId="59FBC8B9"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tcPr>
          <w:p w14:paraId="08A17D40" w14:textId="77777777" w:rsidR="00060A41" w:rsidRPr="00BE012F" w:rsidRDefault="00060A41" w:rsidP="00060A41">
            <w:pPr>
              <w:pStyle w:val="ListParagraph"/>
              <w:widowControl w:val="0"/>
              <w:numPr>
                <w:ilvl w:val="0"/>
                <w:numId w:val="11"/>
              </w:numPr>
              <w:spacing w:line="276" w:lineRule="auto"/>
              <w:ind w:left="330" w:hanging="270"/>
              <w:jc w:val="both"/>
              <w:rPr>
                <w:rFonts w:ascii="GHEA Grapalat" w:hAnsi="GHEA Grapalat" w:cs="Sylfaen"/>
                <w:bCs/>
                <w:sz w:val="22"/>
                <w:szCs w:val="22"/>
              </w:rPr>
            </w:pPr>
          </w:p>
        </w:tc>
        <w:tc>
          <w:tcPr>
            <w:tcW w:w="7103" w:type="dxa"/>
            <w:tcBorders>
              <w:top w:val="single" w:sz="4" w:space="0" w:color="auto"/>
              <w:left w:val="single" w:sz="4" w:space="0" w:color="auto"/>
              <w:bottom w:val="single" w:sz="4" w:space="0" w:color="auto"/>
              <w:right w:val="single" w:sz="4" w:space="0" w:color="auto"/>
            </w:tcBorders>
          </w:tcPr>
          <w:p w14:paraId="364EB06E" w14:textId="77777777" w:rsidR="00060A41" w:rsidRPr="00BE012F" w:rsidRDefault="00060A41" w:rsidP="00924C8C">
            <w:pPr>
              <w:spacing w:line="276" w:lineRule="auto"/>
              <w:jc w:val="both"/>
              <w:rPr>
                <w:rFonts w:ascii="GHEA Grapalat" w:hAnsi="GHEA Grapalat"/>
                <w:sz w:val="22"/>
                <w:szCs w:val="22"/>
              </w:rPr>
            </w:pPr>
            <w:r w:rsidRPr="00BE012F">
              <w:rPr>
                <w:rFonts w:ascii="GHEA Grapalat" w:hAnsi="GHEA Grapalat"/>
                <w:sz w:val="22"/>
                <w:szCs w:val="22"/>
              </w:rPr>
              <w:t>Сейсмический инженер</w:t>
            </w:r>
          </w:p>
        </w:tc>
        <w:tc>
          <w:tcPr>
            <w:tcW w:w="847" w:type="dxa"/>
            <w:tcBorders>
              <w:top w:val="single" w:sz="4" w:space="0" w:color="auto"/>
              <w:left w:val="single" w:sz="4" w:space="0" w:color="auto"/>
              <w:bottom w:val="single" w:sz="4" w:space="0" w:color="auto"/>
              <w:right w:val="single" w:sz="4" w:space="0" w:color="auto"/>
            </w:tcBorders>
          </w:tcPr>
          <w:p w14:paraId="03D33DF0" w14:textId="77777777" w:rsidR="00060A41" w:rsidRPr="00BE012F" w:rsidRDefault="00060A41" w:rsidP="00924C8C">
            <w:pPr>
              <w:widowControl w:val="0"/>
              <w:spacing w:line="276" w:lineRule="auto"/>
              <w:jc w:val="center"/>
              <w:rPr>
                <w:rFonts w:ascii="GHEA Grapalat" w:hAnsi="GHEA Grapalat" w:cs="Sylfaen"/>
                <w:sz w:val="22"/>
                <w:szCs w:val="22"/>
                <w:lang w:val="hy-AM"/>
              </w:rPr>
            </w:pPr>
            <w:r w:rsidRPr="00BE012F">
              <w:rPr>
                <w:rFonts w:ascii="GHEA Grapalat" w:hAnsi="GHEA Grapalat" w:cs="Sylfaen"/>
                <w:sz w:val="22"/>
                <w:szCs w:val="22"/>
                <w:lang w:val="hy-AM"/>
              </w:rPr>
              <w:t>1</w:t>
            </w:r>
          </w:p>
        </w:tc>
      </w:tr>
      <w:tr w:rsidR="00060A41" w:rsidRPr="00BE012F" w14:paraId="5B9AAE9D"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tcPr>
          <w:p w14:paraId="2B504550" w14:textId="77777777" w:rsidR="00060A41" w:rsidRPr="00BE012F" w:rsidRDefault="00060A41" w:rsidP="00060A41">
            <w:pPr>
              <w:pStyle w:val="ListParagraph"/>
              <w:widowControl w:val="0"/>
              <w:numPr>
                <w:ilvl w:val="0"/>
                <w:numId w:val="11"/>
              </w:numPr>
              <w:spacing w:line="276" w:lineRule="auto"/>
              <w:ind w:left="330" w:hanging="270"/>
              <w:jc w:val="both"/>
              <w:rPr>
                <w:rFonts w:ascii="GHEA Grapalat" w:hAnsi="GHEA Grapalat" w:cs="Sylfaen"/>
                <w:bCs/>
                <w:sz w:val="22"/>
                <w:szCs w:val="22"/>
                <w:lang w:val="hy-AM"/>
              </w:rPr>
            </w:pPr>
          </w:p>
        </w:tc>
        <w:tc>
          <w:tcPr>
            <w:tcW w:w="7103" w:type="dxa"/>
            <w:tcBorders>
              <w:top w:val="single" w:sz="4" w:space="0" w:color="auto"/>
              <w:left w:val="single" w:sz="4" w:space="0" w:color="auto"/>
              <w:bottom w:val="single" w:sz="4" w:space="0" w:color="auto"/>
              <w:right w:val="single" w:sz="4" w:space="0" w:color="auto"/>
            </w:tcBorders>
          </w:tcPr>
          <w:p w14:paraId="417FDB50" w14:textId="77777777" w:rsidR="00060A41" w:rsidRPr="00BE012F" w:rsidRDefault="00060A41" w:rsidP="00924C8C">
            <w:pPr>
              <w:spacing w:line="276" w:lineRule="auto"/>
              <w:jc w:val="both"/>
              <w:rPr>
                <w:rFonts w:ascii="GHEA Grapalat" w:hAnsi="GHEA Grapalat" w:cs="Sylfaen"/>
                <w:sz w:val="22"/>
                <w:szCs w:val="22"/>
                <w:lang w:val="hy-AM"/>
              </w:rPr>
            </w:pPr>
            <w:r w:rsidRPr="00BE012F">
              <w:rPr>
                <w:rFonts w:ascii="GHEA Grapalat" w:hAnsi="GHEA Grapalat"/>
                <w:sz w:val="22"/>
                <w:szCs w:val="22"/>
              </w:rPr>
              <w:t>Инженер по электромеханическим и энергетическим системам</w:t>
            </w:r>
          </w:p>
        </w:tc>
        <w:tc>
          <w:tcPr>
            <w:tcW w:w="847" w:type="dxa"/>
            <w:tcBorders>
              <w:top w:val="single" w:sz="4" w:space="0" w:color="auto"/>
              <w:left w:val="single" w:sz="4" w:space="0" w:color="auto"/>
              <w:bottom w:val="single" w:sz="4" w:space="0" w:color="auto"/>
              <w:right w:val="single" w:sz="4" w:space="0" w:color="auto"/>
            </w:tcBorders>
          </w:tcPr>
          <w:p w14:paraId="610D7051" w14:textId="77777777" w:rsidR="00060A41" w:rsidRPr="00BE012F" w:rsidRDefault="00060A41" w:rsidP="00924C8C">
            <w:pPr>
              <w:widowControl w:val="0"/>
              <w:spacing w:line="276" w:lineRule="auto"/>
              <w:jc w:val="center"/>
              <w:rPr>
                <w:rFonts w:ascii="GHEA Grapalat" w:hAnsi="GHEA Grapalat" w:cs="Sylfaen"/>
                <w:sz w:val="22"/>
                <w:szCs w:val="22"/>
                <w:lang w:val="hy-AM"/>
              </w:rPr>
            </w:pPr>
            <w:r w:rsidRPr="00BE012F">
              <w:rPr>
                <w:rFonts w:ascii="GHEA Grapalat" w:hAnsi="GHEA Grapalat" w:cs="Sylfaen"/>
                <w:sz w:val="22"/>
                <w:szCs w:val="22"/>
                <w:lang w:val="hy-AM"/>
              </w:rPr>
              <w:t>1</w:t>
            </w:r>
          </w:p>
        </w:tc>
      </w:tr>
      <w:tr w:rsidR="00060A41" w:rsidRPr="00BE012F" w14:paraId="472143DB"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tcPr>
          <w:p w14:paraId="5829990C" w14:textId="77777777" w:rsidR="00060A41" w:rsidRPr="00BE012F" w:rsidRDefault="00060A41" w:rsidP="00060A41">
            <w:pPr>
              <w:pStyle w:val="ListParagraph"/>
              <w:widowControl w:val="0"/>
              <w:numPr>
                <w:ilvl w:val="0"/>
                <w:numId w:val="11"/>
              </w:numPr>
              <w:spacing w:line="276" w:lineRule="auto"/>
              <w:ind w:left="330" w:hanging="270"/>
              <w:jc w:val="both"/>
              <w:rPr>
                <w:rFonts w:ascii="GHEA Grapalat" w:hAnsi="GHEA Grapalat" w:cs="Sylfaen"/>
                <w:bCs/>
                <w:sz w:val="22"/>
                <w:szCs w:val="22"/>
                <w:lang w:val="hy-AM"/>
              </w:rPr>
            </w:pPr>
          </w:p>
        </w:tc>
        <w:tc>
          <w:tcPr>
            <w:tcW w:w="7103" w:type="dxa"/>
            <w:tcBorders>
              <w:top w:val="single" w:sz="4" w:space="0" w:color="auto"/>
              <w:left w:val="single" w:sz="4" w:space="0" w:color="auto"/>
              <w:bottom w:val="single" w:sz="4" w:space="0" w:color="auto"/>
              <w:right w:val="single" w:sz="4" w:space="0" w:color="auto"/>
            </w:tcBorders>
            <w:hideMark/>
          </w:tcPr>
          <w:p w14:paraId="4EE13D4C" w14:textId="77777777" w:rsidR="00060A41" w:rsidRPr="00BE012F" w:rsidRDefault="00060A41" w:rsidP="00924C8C">
            <w:pPr>
              <w:spacing w:line="276" w:lineRule="auto"/>
              <w:jc w:val="both"/>
              <w:rPr>
                <w:rFonts w:ascii="GHEA Grapalat" w:hAnsi="GHEA Grapalat" w:cs="Sylfaen"/>
                <w:sz w:val="22"/>
                <w:szCs w:val="22"/>
              </w:rPr>
            </w:pPr>
            <w:r w:rsidRPr="00BE012F">
              <w:rPr>
                <w:rFonts w:ascii="GHEA Grapalat" w:hAnsi="GHEA Grapalat" w:cs="Arial"/>
                <w:sz w:val="22"/>
                <w:szCs w:val="22"/>
              </w:rPr>
              <w:t xml:space="preserve">Специалист по </w:t>
            </w:r>
            <w:r w:rsidRPr="00BE012F">
              <w:rPr>
                <w:rFonts w:ascii="GHEA Grapalat" w:hAnsi="GHEA Grapalat"/>
                <w:sz w:val="22"/>
                <w:szCs w:val="22"/>
              </w:rPr>
              <w:t>окружающей среде и социальным вопросам</w:t>
            </w:r>
          </w:p>
        </w:tc>
        <w:tc>
          <w:tcPr>
            <w:tcW w:w="847" w:type="dxa"/>
            <w:tcBorders>
              <w:top w:val="single" w:sz="4" w:space="0" w:color="auto"/>
              <w:left w:val="single" w:sz="4" w:space="0" w:color="auto"/>
              <w:bottom w:val="single" w:sz="4" w:space="0" w:color="auto"/>
              <w:right w:val="single" w:sz="4" w:space="0" w:color="auto"/>
            </w:tcBorders>
            <w:hideMark/>
          </w:tcPr>
          <w:p w14:paraId="31F96194" w14:textId="77777777" w:rsidR="00060A41" w:rsidRPr="00BE012F" w:rsidRDefault="00060A41" w:rsidP="00924C8C">
            <w:pPr>
              <w:widowControl w:val="0"/>
              <w:spacing w:line="276" w:lineRule="auto"/>
              <w:jc w:val="center"/>
              <w:rPr>
                <w:rFonts w:ascii="GHEA Grapalat" w:hAnsi="GHEA Grapalat" w:cs="Sylfaen"/>
                <w:sz w:val="22"/>
                <w:szCs w:val="22"/>
                <w:lang w:val="hy-AM"/>
              </w:rPr>
            </w:pPr>
            <w:r w:rsidRPr="00BE012F">
              <w:rPr>
                <w:rFonts w:ascii="GHEA Grapalat" w:hAnsi="GHEA Grapalat" w:cs="Sylfaen"/>
                <w:sz w:val="22"/>
                <w:szCs w:val="22"/>
                <w:lang w:val="hy-AM"/>
              </w:rPr>
              <w:t>1</w:t>
            </w:r>
          </w:p>
        </w:tc>
      </w:tr>
      <w:tr w:rsidR="00060A41" w:rsidRPr="00BE012F" w14:paraId="3BAF448D"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tcPr>
          <w:p w14:paraId="62350146" w14:textId="77777777" w:rsidR="00060A41" w:rsidRPr="00BE012F" w:rsidRDefault="00060A41" w:rsidP="00060A41">
            <w:pPr>
              <w:pStyle w:val="ListParagraph"/>
              <w:widowControl w:val="0"/>
              <w:numPr>
                <w:ilvl w:val="0"/>
                <w:numId w:val="11"/>
              </w:numPr>
              <w:spacing w:line="276" w:lineRule="auto"/>
              <w:ind w:left="330" w:hanging="270"/>
              <w:jc w:val="both"/>
              <w:rPr>
                <w:rFonts w:ascii="GHEA Grapalat" w:hAnsi="GHEA Grapalat" w:cs="Sylfaen"/>
                <w:bCs/>
                <w:sz w:val="22"/>
                <w:szCs w:val="22"/>
                <w:lang w:val="hy-AM"/>
              </w:rPr>
            </w:pPr>
          </w:p>
        </w:tc>
        <w:tc>
          <w:tcPr>
            <w:tcW w:w="7103" w:type="dxa"/>
            <w:tcBorders>
              <w:top w:val="single" w:sz="4" w:space="0" w:color="auto"/>
              <w:left w:val="single" w:sz="4" w:space="0" w:color="auto"/>
              <w:bottom w:val="single" w:sz="4" w:space="0" w:color="auto"/>
              <w:right w:val="single" w:sz="4" w:space="0" w:color="auto"/>
            </w:tcBorders>
            <w:hideMark/>
          </w:tcPr>
          <w:p w14:paraId="267EB6AB" w14:textId="77777777" w:rsidR="00060A41" w:rsidRPr="00BE012F" w:rsidRDefault="00060A41" w:rsidP="00924C8C">
            <w:pPr>
              <w:spacing w:line="276" w:lineRule="auto"/>
              <w:jc w:val="both"/>
              <w:rPr>
                <w:rFonts w:ascii="GHEA Grapalat" w:hAnsi="GHEA Grapalat" w:cs="Sylfaen"/>
                <w:sz w:val="22"/>
                <w:szCs w:val="22"/>
              </w:rPr>
            </w:pPr>
            <w:r w:rsidRPr="00BE012F">
              <w:rPr>
                <w:rFonts w:ascii="GHEA Grapalat" w:hAnsi="GHEA Grapalat"/>
                <w:sz w:val="22"/>
                <w:szCs w:val="22"/>
              </w:rPr>
              <w:t>Специалист по оценке затрат и финансовому моделированию</w:t>
            </w:r>
          </w:p>
        </w:tc>
        <w:tc>
          <w:tcPr>
            <w:tcW w:w="847" w:type="dxa"/>
            <w:tcBorders>
              <w:top w:val="single" w:sz="4" w:space="0" w:color="auto"/>
              <w:left w:val="single" w:sz="4" w:space="0" w:color="auto"/>
              <w:bottom w:val="single" w:sz="4" w:space="0" w:color="auto"/>
              <w:right w:val="single" w:sz="4" w:space="0" w:color="auto"/>
            </w:tcBorders>
            <w:hideMark/>
          </w:tcPr>
          <w:p w14:paraId="66328899" w14:textId="77777777" w:rsidR="00060A41" w:rsidRPr="00BE012F" w:rsidRDefault="00060A41" w:rsidP="00924C8C">
            <w:pPr>
              <w:widowControl w:val="0"/>
              <w:spacing w:line="276" w:lineRule="auto"/>
              <w:jc w:val="center"/>
              <w:rPr>
                <w:rFonts w:ascii="GHEA Grapalat" w:hAnsi="GHEA Grapalat" w:cs="Sylfaen"/>
                <w:sz w:val="22"/>
                <w:szCs w:val="22"/>
                <w:lang w:val="hy-AM"/>
              </w:rPr>
            </w:pPr>
            <w:r w:rsidRPr="00BE012F">
              <w:rPr>
                <w:rFonts w:ascii="GHEA Grapalat" w:hAnsi="GHEA Grapalat" w:cs="Sylfaen"/>
                <w:sz w:val="22"/>
                <w:szCs w:val="22"/>
                <w:lang w:val="hy-AM"/>
              </w:rPr>
              <w:t>1</w:t>
            </w:r>
          </w:p>
        </w:tc>
      </w:tr>
      <w:tr w:rsidR="00060A41" w:rsidRPr="00BE012F" w14:paraId="671BB813" w14:textId="77777777" w:rsidTr="00924C8C">
        <w:trPr>
          <w:trHeight w:val="20"/>
          <w:jc w:val="center"/>
        </w:trPr>
        <w:tc>
          <w:tcPr>
            <w:tcW w:w="659" w:type="dxa"/>
            <w:tcBorders>
              <w:top w:val="single" w:sz="4" w:space="0" w:color="auto"/>
              <w:left w:val="single" w:sz="4" w:space="0" w:color="auto"/>
              <w:bottom w:val="single" w:sz="4" w:space="0" w:color="auto"/>
              <w:right w:val="single" w:sz="4" w:space="0" w:color="auto"/>
            </w:tcBorders>
          </w:tcPr>
          <w:p w14:paraId="4DE5AF70" w14:textId="77777777" w:rsidR="00060A41" w:rsidRPr="00BE012F" w:rsidRDefault="00060A41" w:rsidP="00060A41">
            <w:pPr>
              <w:pStyle w:val="ListParagraph"/>
              <w:widowControl w:val="0"/>
              <w:numPr>
                <w:ilvl w:val="0"/>
                <w:numId w:val="11"/>
              </w:numPr>
              <w:spacing w:line="276" w:lineRule="auto"/>
              <w:ind w:left="330" w:hanging="270"/>
              <w:jc w:val="both"/>
              <w:rPr>
                <w:rFonts w:ascii="GHEA Grapalat" w:hAnsi="GHEA Grapalat" w:cs="Sylfaen"/>
                <w:sz w:val="22"/>
                <w:szCs w:val="22"/>
                <w:lang w:val="hy-AM"/>
              </w:rPr>
            </w:pPr>
          </w:p>
        </w:tc>
        <w:tc>
          <w:tcPr>
            <w:tcW w:w="7103" w:type="dxa"/>
            <w:tcBorders>
              <w:top w:val="single" w:sz="4" w:space="0" w:color="auto"/>
              <w:left w:val="single" w:sz="4" w:space="0" w:color="auto"/>
              <w:bottom w:val="single" w:sz="4" w:space="0" w:color="auto"/>
              <w:right w:val="single" w:sz="4" w:space="0" w:color="auto"/>
            </w:tcBorders>
          </w:tcPr>
          <w:p w14:paraId="7F8829D6" w14:textId="77777777" w:rsidR="00060A41" w:rsidRPr="00BE012F" w:rsidRDefault="00060A41" w:rsidP="00924C8C">
            <w:pPr>
              <w:spacing w:line="276" w:lineRule="auto"/>
              <w:jc w:val="both"/>
              <w:rPr>
                <w:rFonts w:ascii="GHEA Grapalat" w:hAnsi="GHEA Grapalat" w:cs="Sylfaen"/>
                <w:sz w:val="22"/>
                <w:szCs w:val="22"/>
                <w:lang w:val="hy-AM"/>
              </w:rPr>
            </w:pPr>
            <w:r w:rsidRPr="00BE012F">
              <w:rPr>
                <w:rFonts w:ascii="GHEA Grapalat" w:hAnsi="GHEA Grapalat"/>
                <w:sz w:val="22"/>
                <w:szCs w:val="22"/>
              </w:rPr>
              <w:t>Эксперт по отчуждению земли и переселению</w:t>
            </w:r>
          </w:p>
        </w:tc>
        <w:tc>
          <w:tcPr>
            <w:tcW w:w="847" w:type="dxa"/>
            <w:tcBorders>
              <w:top w:val="single" w:sz="4" w:space="0" w:color="auto"/>
              <w:left w:val="single" w:sz="4" w:space="0" w:color="auto"/>
              <w:bottom w:val="single" w:sz="4" w:space="0" w:color="auto"/>
              <w:right w:val="single" w:sz="4" w:space="0" w:color="auto"/>
            </w:tcBorders>
          </w:tcPr>
          <w:p w14:paraId="25B9E1E4" w14:textId="77777777" w:rsidR="00060A41" w:rsidRPr="00BE012F" w:rsidRDefault="00060A41" w:rsidP="00924C8C">
            <w:pPr>
              <w:widowControl w:val="0"/>
              <w:spacing w:line="276" w:lineRule="auto"/>
              <w:jc w:val="center"/>
              <w:rPr>
                <w:rFonts w:ascii="GHEA Grapalat" w:hAnsi="GHEA Grapalat" w:cs="Sylfaen"/>
                <w:sz w:val="22"/>
                <w:szCs w:val="22"/>
                <w:lang w:val="hy-AM"/>
              </w:rPr>
            </w:pPr>
            <w:r w:rsidRPr="00BE012F">
              <w:rPr>
                <w:rFonts w:ascii="GHEA Grapalat" w:hAnsi="GHEA Grapalat" w:cs="Sylfaen"/>
                <w:sz w:val="22"/>
                <w:szCs w:val="22"/>
                <w:lang w:val="hy-AM"/>
              </w:rPr>
              <w:t>1</w:t>
            </w:r>
          </w:p>
        </w:tc>
      </w:tr>
    </w:tbl>
    <w:p w14:paraId="2D719F59" w14:textId="77777777" w:rsidR="00060A41" w:rsidRDefault="00060A41" w:rsidP="00060A41">
      <w:pPr>
        <w:ind w:right="-90" w:firstLine="567"/>
        <w:jc w:val="both"/>
        <w:rPr>
          <w:rFonts w:ascii="GHEA Grapalat" w:hAnsi="GHEA Grapalat"/>
          <w:lang w:val="hy-AM"/>
        </w:rPr>
      </w:pPr>
      <w:r w:rsidRPr="00BE012F">
        <w:rPr>
          <w:rFonts w:ascii="GHEA Grapalat" w:hAnsi="GHEA Grapalat"/>
          <w:lang w:val="hy-AM"/>
        </w:rPr>
        <w:br/>
      </w:r>
    </w:p>
    <w:p w14:paraId="7AFAE921" w14:textId="77777777" w:rsidR="00060A41" w:rsidRPr="00BE012F" w:rsidRDefault="00060A41" w:rsidP="00060A41">
      <w:pPr>
        <w:ind w:right="-90" w:firstLine="567"/>
        <w:jc w:val="both"/>
        <w:rPr>
          <w:rFonts w:ascii="GHEA Grapalat" w:hAnsi="GHEA Grapalat"/>
          <w:lang w:val="hy-AM"/>
        </w:rPr>
      </w:pPr>
      <w:r w:rsidRPr="00BE012F">
        <w:rPr>
          <w:rFonts w:ascii="GHEA Grapalat" w:hAnsi="GHEA Grapalat"/>
          <w:lang w:val="hy-AM"/>
        </w:rPr>
        <w:t>б) Участник в качестве документа, обосновывающего квалификационные критерии, представляет данные о персонале, предлагаемом для исполнения договора, по следующей форме:</w:t>
      </w:r>
      <w:r w:rsidRPr="00BE012F">
        <w:rPr>
          <w:rFonts w:ascii="GHEA Grapalat" w:hAnsi="GHEA Grapalat"/>
          <w:lang w:val="hy-AM"/>
        </w:rPr>
        <w:tab/>
      </w:r>
      <w:r w:rsidRPr="00BE012F">
        <w:rPr>
          <w:rFonts w:ascii="GHEA Grapalat" w:hAnsi="GHEA Grapalat"/>
          <w:lang w:val="hy-AM"/>
        </w:rPr>
        <w:br/>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1974"/>
        <w:gridCol w:w="2530"/>
      </w:tblGrid>
      <w:tr w:rsidR="00060A41" w:rsidRPr="00044040" w14:paraId="3B5D8913" w14:textId="77777777" w:rsidTr="00924C8C">
        <w:trPr>
          <w:jc w:val="center"/>
        </w:trPr>
        <w:tc>
          <w:tcPr>
            <w:tcW w:w="8995" w:type="dxa"/>
            <w:gridSpan w:val="4"/>
          </w:tcPr>
          <w:p w14:paraId="06CE81FD" w14:textId="77777777" w:rsidR="00060A41" w:rsidRPr="00BE012F" w:rsidRDefault="00060A41" w:rsidP="00924C8C">
            <w:pPr>
              <w:ind w:firstLine="567"/>
              <w:jc w:val="center"/>
              <w:rPr>
                <w:rFonts w:ascii="GHEA Grapalat" w:hAnsi="GHEA Grapalat" w:cs="Arial"/>
              </w:rPr>
            </w:pPr>
            <w:r w:rsidRPr="00BE012F">
              <w:rPr>
                <w:rFonts w:ascii="GHEA Grapalat" w:hAnsi="GHEA Grapalat" w:cs="Sylfaen"/>
              </w:rPr>
              <w:t>Специалисты включенные в основной состав</w:t>
            </w:r>
          </w:p>
        </w:tc>
      </w:tr>
      <w:tr w:rsidR="00060A41" w:rsidRPr="00BE012F" w14:paraId="0CE7F2D9" w14:textId="77777777" w:rsidTr="00924C8C">
        <w:trPr>
          <w:jc w:val="center"/>
        </w:trPr>
        <w:tc>
          <w:tcPr>
            <w:tcW w:w="1728" w:type="dxa"/>
            <w:vMerge w:val="restart"/>
            <w:vAlign w:val="center"/>
          </w:tcPr>
          <w:p w14:paraId="0E60604B" w14:textId="77777777" w:rsidR="00060A41" w:rsidRPr="00BE012F" w:rsidRDefault="00060A41" w:rsidP="00924C8C">
            <w:pPr>
              <w:jc w:val="both"/>
              <w:rPr>
                <w:rFonts w:ascii="GHEA Grapalat" w:hAnsi="GHEA Grapalat" w:cs="Arial"/>
              </w:rPr>
            </w:pPr>
            <w:r w:rsidRPr="00BE012F">
              <w:rPr>
                <w:rFonts w:ascii="GHEA Grapalat" w:hAnsi="GHEA Grapalat" w:cs="Sylfaen"/>
              </w:rPr>
              <w:t>имя</w:t>
            </w:r>
            <w:r w:rsidRPr="00BE012F">
              <w:rPr>
                <w:rFonts w:ascii="GHEA Grapalat" w:hAnsi="GHEA Grapalat" w:cs="Arial"/>
              </w:rPr>
              <w:t xml:space="preserve">, </w:t>
            </w:r>
            <w:r w:rsidRPr="00BE012F">
              <w:rPr>
                <w:rFonts w:ascii="GHEA Grapalat" w:hAnsi="GHEA Grapalat" w:cs="Sylfaen"/>
              </w:rPr>
              <w:t>фамилия</w:t>
            </w:r>
          </w:p>
        </w:tc>
        <w:tc>
          <w:tcPr>
            <w:tcW w:w="2763" w:type="dxa"/>
            <w:vMerge w:val="restart"/>
            <w:vAlign w:val="center"/>
          </w:tcPr>
          <w:p w14:paraId="225ACE2D" w14:textId="77777777" w:rsidR="00060A41" w:rsidRPr="00BE012F" w:rsidRDefault="00060A41" w:rsidP="00924C8C">
            <w:pPr>
              <w:jc w:val="center"/>
              <w:rPr>
                <w:rFonts w:ascii="GHEA Grapalat" w:hAnsi="GHEA Grapalat" w:cs="Arial"/>
              </w:rPr>
            </w:pPr>
            <w:r w:rsidRPr="00BE012F">
              <w:rPr>
                <w:rFonts w:ascii="GHEA Grapalat" w:hAnsi="GHEA Grapalat" w:cs="Sylfaen"/>
              </w:rPr>
              <w:t>квалификация</w:t>
            </w:r>
          </w:p>
        </w:tc>
        <w:tc>
          <w:tcPr>
            <w:tcW w:w="4504" w:type="dxa"/>
            <w:gridSpan w:val="2"/>
          </w:tcPr>
          <w:p w14:paraId="10A45F47" w14:textId="77777777" w:rsidR="00060A41" w:rsidRPr="00BE012F" w:rsidRDefault="00060A41" w:rsidP="00924C8C">
            <w:pPr>
              <w:ind w:firstLine="567"/>
              <w:jc w:val="center"/>
              <w:rPr>
                <w:rFonts w:ascii="GHEA Grapalat" w:hAnsi="GHEA Grapalat" w:cs="Arial"/>
              </w:rPr>
            </w:pPr>
            <w:r w:rsidRPr="00BE012F">
              <w:rPr>
                <w:rFonts w:ascii="GHEA Grapalat" w:hAnsi="GHEA Grapalat" w:cs="Sylfaen"/>
              </w:rPr>
              <w:t>Работа</w:t>
            </w:r>
            <w:r w:rsidRPr="00BE012F">
              <w:rPr>
                <w:rFonts w:ascii="GHEA Grapalat" w:hAnsi="GHEA Grapalat" w:cs="Sylfaen"/>
                <w:lang w:val="hy-AM"/>
              </w:rPr>
              <w:t xml:space="preserve"> </w:t>
            </w:r>
            <w:r w:rsidRPr="00BE012F">
              <w:rPr>
                <w:rFonts w:ascii="GHEA Grapalat" w:hAnsi="GHEA Grapalat" w:cs="Sylfaen"/>
              </w:rPr>
              <w:t>опыт</w:t>
            </w:r>
          </w:p>
        </w:tc>
      </w:tr>
      <w:tr w:rsidR="00060A41" w:rsidRPr="00BE012F" w14:paraId="37376C32" w14:textId="77777777" w:rsidTr="00924C8C">
        <w:trPr>
          <w:jc w:val="center"/>
        </w:trPr>
        <w:tc>
          <w:tcPr>
            <w:tcW w:w="1728" w:type="dxa"/>
            <w:vMerge/>
          </w:tcPr>
          <w:p w14:paraId="395C3052" w14:textId="77777777" w:rsidR="00060A41" w:rsidRPr="00BE012F" w:rsidRDefault="00060A41" w:rsidP="00924C8C">
            <w:pPr>
              <w:ind w:firstLine="567"/>
              <w:jc w:val="both"/>
              <w:rPr>
                <w:rFonts w:ascii="GHEA Grapalat" w:hAnsi="GHEA Grapalat" w:cs="Arial Armenian"/>
              </w:rPr>
            </w:pPr>
          </w:p>
        </w:tc>
        <w:tc>
          <w:tcPr>
            <w:tcW w:w="2763" w:type="dxa"/>
            <w:vMerge/>
          </w:tcPr>
          <w:p w14:paraId="20B68A30" w14:textId="77777777" w:rsidR="00060A41" w:rsidRPr="00BE012F" w:rsidRDefault="00060A41" w:rsidP="00924C8C">
            <w:pPr>
              <w:ind w:firstLine="567"/>
              <w:jc w:val="center"/>
              <w:rPr>
                <w:rFonts w:ascii="GHEA Grapalat" w:hAnsi="GHEA Grapalat" w:cs="Arial Armenian"/>
              </w:rPr>
            </w:pPr>
          </w:p>
        </w:tc>
        <w:tc>
          <w:tcPr>
            <w:tcW w:w="1974" w:type="dxa"/>
          </w:tcPr>
          <w:p w14:paraId="15E02975" w14:textId="77777777" w:rsidR="00060A41" w:rsidRPr="00BE012F" w:rsidRDefault="00060A41" w:rsidP="00924C8C">
            <w:pPr>
              <w:jc w:val="center"/>
              <w:rPr>
                <w:rFonts w:ascii="GHEA Grapalat" w:hAnsi="GHEA Grapalat" w:cs="Arial"/>
              </w:rPr>
            </w:pPr>
            <w:r w:rsidRPr="00BE012F">
              <w:rPr>
                <w:rFonts w:ascii="GHEA Grapalat" w:hAnsi="GHEA Grapalat" w:cs="Sylfaen"/>
              </w:rPr>
              <w:t xml:space="preserve">Период </w:t>
            </w:r>
            <w:r w:rsidRPr="00BE012F">
              <w:rPr>
                <w:rFonts w:ascii="GHEA Grapalat" w:hAnsi="GHEA Grapalat" w:cs="Sylfaen"/>
                <w:lang w:val="hy-AM"/>
              </w:rPr>
              <w:t>времени</w:t>
            </w:r>
          </w:p>
        </w:tc>
        <w:tc>
          <w:tcPr>
            <w:tcW w:w="2530" w:type="dxa"/>
            <w:vAlign w:val="center"/>
          </w:tcPr>
          <w:p w14:paraId="53A3350F" w14:textId="77777777" w:rsidR="00060A41" w:rsidRPr="00BE012F" w:rsidRDefault="00060A41" w:rsidP="00924C8C">
            <w:pPr>
              <w:jc w:val="center"/>
              <w:rPr>
                <w:rFonts w:ascii="GHEA Grapalat" w:hAnsi="GHEA Grapalat" w:cs="Arial"/>
              </w:rPr>
            </w:pPr>
            <w:r w:rsidRPr="00BE012F">
              <w:rPr>
                <w:rFonts w:ascii="GHEA Grapalat" w:hAnsi="GHEA Grapalat" w:cs="Sylfaen"/>
              </w:rPr>
              <w:t>Сфера</w:t>
            </w:r>
            <w:r w:rsidRPr="00BE012F">
              <w:rPr>
                <w:rFonts w:ascii="GHEA Grapalat" w:hAnsi="GHEA Grapalat" w:cs="Sylfaen"/>
                <w:lang w:val="hy-AM"/>
              </w:rPr>
              <w:t xml:space="preserve"> </w:t>
            </w:r>
            <w:r w:rsidRPr="00BE012F">
              <w:rPr>
                <w:rFonts w:ascii="GHEA Grapalat" w:hAnsi="GHEA Grapalat" w:cs="Sylfaen"/>
              </w:rPr>
              <w:t>и</w:t>
            </w:r>
            <w:r w:rsidRPr="00BE012F">
              <w:rPr>
                <w:rFonts w:ascii="GHEA Grapalat" w:hAnsi="GHEA Grapalat" w:cs="Sylfaen"/>
                <w:lang w:val="hy-AM"/>
              </w:rPr>
              <w:t xml:space="preserve"> </w:t>
            </w:r>
            <w:r w:rsidRPr="00BE012F">
              <w:rPr>
                <w:rFonts w:ascii="GHEA Grapalat" w:hAnsi="GHEA Grapalat" w:cs="Sylfaen"/>
              </w:rPr>
              <w:t>проделанная работа</w:t>
            </w:r>
          </w:p>
        </w:tc>
      </w:tr>
      <w:tr w:rsidR="00060A41" w:rsidRPr="00BE012F" w14:paraId="61AD5A26" w14:textId="77777777" w:rsidTr="00924C8C">
        <w:trPr>
          <w:jc w:val="center"/>
        </w:trPr>
        <w:tc>
          <w:tcPr>
            <w:tcW w:w="1728" w:type="dxa"/>
          </w:tcPr>
          <w:p w14:paraId="643E9BA5" w14:textId="77777777" w:rsidR="00060A41" w:rsidRPr="00BE012F" w:rsidRDefault="00060A41" w:rsidP="00924C8C">
            <w:pPr>
              <w:jc w:val="both"/>
              <w:rPr>
                <w:rFonts w:ascii="GHEA Grapalat" w:hAnsi="GHEA Grapalat" w:cs="Arial Armenian"/>
              </w:rPr>
            </w:pPr>
            <w:r w:rsidRPr="00BE012F">
              <w:rPr>
                <w:rFonts w:ascii="GHEA Grapalat" w:hAnsi="GHEA Grapalat" w:cs="Arial Armenian"/>
              </w:rPr>
              <w:t>1.</w:t>
            </w:r>
          </w:p>
        </w:tc>
        <w:tc>
          <w:tcPr>
            <w:tcW w:w="2763" w:type="dxa"/>
          </w:tcPr>
          <w:p w14:paraId="50E5EED8" w14:textId="77777777" w:rsidR="00060A41" w:rsidRPr="00BE012F" w:rsidRDefault="00060A41" w:rsidP="00924C8C">
            <w:pPr>
              <w:jc w:val="both"/>
              <w:rPr>
                <w:rFonts w:ascii="GHEA Grapalat" w:hAnsi="GHEA Grapalat" w:cs="Arial Armenian"/>
                <w:lang w:val="hy-AM"/>
              </w:rPr>
            </w:pPr>
          </w:p>
        </w:tc>
        <w:tc>
          <w:tcPr>
            <w:tcW w:w="1974" w:type="dxa"/>
          </w:tcPr>
          <w:p w14:paraId="2008AF82" w14:textId="77777777" w:rsidR="00060A41" w:rsidRPr="00BE012F" w:rsidRDefault="00060A41" w:rsidP="00924C8C">
            <w:pPr>
              <w:ind w:firstLine="567"/>
              <w:jc w:val="both"/>
              <w:rPr>
                <w:rFonts w:ascii="GHEA Grapalat" w:hAnsi="GHEA Grapalat" w:cs="Arial Armenian"/>
                <w:lang w:val="hy-AM"/>
              </w:rPr>
            </w:pPr>
          </w:p>
        </w:tc>
        <w:tc>
          <w:tcPr>
            <w:tcW w:w="2530" w:type="dxa"/>
          </w:tcPr>
          <w:p w14:paraId="0841DC4E" w14:textId="77777777" w:rsidR="00060A41" w:rsidRPr="00BE012F" w:rsidRDefault="00060A41" w:rsidP="00924C8C">
            <w:pPr>
              <w:jc w:val="both"/>
              <w:rPr>
                <w:rFonts w:ascii="GHEA Grapalat" w:hAnsi="GHEA Grapalat" w:cs="Arial Armenian"/>
                <w:lang w:val="hy-AM"/>
              </w:rPr>
            </w:pPr>
          </w:p>
        </w:tc>
      </w:tr>
      <w:tr w:rsidR="00060A41" w:rsidRPr="00BE012F" w14:paraId="27EBA9BC" w14:textId="77777777" w:rsidTr="00924C8C">
        <w:trPr>
          <w:jc w:val="center"/>
        </w:trPr>
        <w:tc>
          <w:tcPr>
            <w:tcW w:w="1728" w:type="dxa"/>
          </w:tcPr>
          <w:p w14:paraId="52685E63" w14:textId="77777777" w:rsidR="00060A41" w:rsidRPr="00BE012F" w:rsidRDefault="00060A41" w:rsidP="00924C8C">
            <w:pPr>
              <w:jc w:val="both"/>
              <w:rPr>
                <w:rFonts w:ascii="GHEA Grapalat" w:hAnsi="GHEA Grapalat" w:cs="Arial Armenian"/>
                <w:lang w:val="hy-AM"/>
              </w:rPr>
            </w:pPr>
            <w:r w:rsidRPr="00BE012F">
              <w:rPr>
                <w:rFonts w:ascii="GHEA Grapalat" w:hAnsi="GHEA Grapalat" w:cs="Arial Armenian"/>
                <w:lang w:val="hy-AM"/>
              </w:rPr>
              <w:t>2.</w:t>
            </w:r>
          </w:p>
        </w:tc>
        <w:tc>
          <w:tcPr>
            <w:tcW w:w="2763" w:type="dxa"/>
          </w:tcPr>
          <w:p w14:paraId="08F9DC1A" w14:textId="77777777" w:rsidR="00060A41" w:rsidRPr="00BE012F" w:rsidRDefault="00060A41" w:rsidP="00924C8C">
            <w:pPr>
              <w:jc w:val="both"/>
              <w:rPr>
                <w:rFonts w:ascii="GHEA Grapalat" w:hAnsi="GHEA Grapalat" w:cs="Arial Armenian"/>
                <w:lang w:val="hy-AM"/>
              </w:rPr>
            </w:pPr>
          </w:p>
        </w:tc>
        <w:tc>
          <w:tcPr>
            <w:tcW w:w="1974" w:type="dxa"/>
          </w:tcPr>
          <w:p w14:paraId="747D86A4" w14:textId="77777777" w:rsidR="00060A41" w:rsidRPr="00BE012F" w:rsidRDefault="00060A41" w:rsidP="00924C8C">
            <w:pPr>
              <w:ind w:firstLine="567"/>
              <w:jc w:val="both"/>
              <w:rPr>
                <w:rFonts w:ascii="GHEA Grapalat" w:hAnsi="GHEA Grapalat" w:cs="Arial Armenian"/>
                <w:lang w:val="hy-AM"/>
              </w:rPr>
            </w:pPr>
          </w:p>
        </w:tc>
        <w:tc>
          <w:tcPr>
            <w:tcW w:w="2530" w:type="dxa"/>
          </w:tcPr>
          <w:p w14:paraId="0EA3406F" w14:textId="77777777" w:rsidR="00060A41" w:rsidRPr="00BE012F" w:rsidRDefault="00060A41" w:rsidP="00924C8C">
            <w:pPr>
              <w:jc w:val="both"/>
              <w:rPr>
                <w:rFonts w:ascii="GHEA Grapalat" w:hAnsi="GHEA Grapalat" w:cs="Arial Armenian"/>
                <w:lang w:val="hy-AM"/>
              </w:rPr>
            </w:pPr>
          </w:p>
        </w:tc>
      </w:tr>
      <w:tr w:rsidR="00060A41" w:rsidRPr="00BE012F" w14:paraId="6D1574A4" w14:textId="77777777" w:rsidTr="00924C8C">
        <w:trPr>
          <w:jc w:val="center"/>
        </w:trPr>
        <w:tc>
          <w:tcPr>
            <w:tcW w:w="1728" w:type="dxa"/>
          </w:tcPr>
          <w:p w14:paraId="16DB48BF" w14:textId="77777777" w:rsidR="00060A41" w:rsidRPr="00BE012F" w:rsidRDefault="00060A41" w:rsidP="00924C8C">
            <w:pPr>
              <w:jc w:val="both"/>
              <w:rPr>
                <w:rFonts w:ascii="GHEA Grapalat" w:hAnsi="GHEA Grapalat" w:cs="Arial Armenian"/>
                <w:lang w:val="hy-AM"/>
              </w:rPr>
            </w:pPr>
            <w:r w:rsidRPr="00BE012F">
              <w:rPr>
                <w:rFonts w:ascii="GHEA Grapalat" w:hAnsi="GHEA Grapalat" w:cs="Arial Armenian"/>
                <w:lang w:val="hy-AM"/>
              </w:rPr>
              <w:t>3.</w:t>
            </w:r>
          </w:p>
        </w:tc>
        <w:tc>
          <w:tcPr>
            <w:tcW w:w="2763" w:type="dxa"/>
          </w:tcPr>
          <w:p w14:paraId="75828ABF" w14:textId="77777777" w:rsidR="00060A41" w:rsidRPr="00BE012F" w:rsidRDefault="00060A41" w:rsidP="00924C8C">
            <w:pPr>
              <w:jc w:val="both"/>
              <w:rPr>
                <w:rFonts w:ascii="GHEA Grapalat" w:hAnsi="GHEA Grapalat" w:cs="Arial Armenian"/>
                <w:lang w:val="hy-AM"/>
              </w:rPr>
            </w:pPr>
          </w:p>
        </w:tc>
        <w:tc>
          <w:tcPr>
            <w:tcW w:w="1974" w:type="dxa"/>
          </w:tcPr>
          <w:p w14:paraId="2C11A68B" w14:textId="77777777" w:rsidR="00060A41" w:rsidRPr="00BE012F" w:rsidRDefault="00060A41" w:rsidP="00924C8C">
            <w:pPr>
              <w:ind w:firstLine="567"/>
              <w:jc w:val="both"/>
              <w:rPr>
                <w:rFonts w:ascii="GHEA Grapalat" w:hAnsi="GHEA Grapalat" w:cs="Arial Armenian"/>
                <w:lang w:val="hy-AM"/>
              </w:rPr>
            </w:pPr>
          </w:p>
        </w:tc>
        <w:tc>
          <w:tcPr>
            <w:tcW w:w="2530" w:type="dxa"/>
          </w:tcPr>
          <w:p w14:paraId="3C2EDE5D" w14:textId="77777777" w:rsidR="00060A41" w:rsidRPr="00BE012F" w:rsidRDefault="00060A41" w:rsidP="00924C8C">
            <w:pPr>
              <w:jc w:val="both"/>
              <w:rPr>
                <w:rFonts w:ascii="GHEA Grapalat" w:hAnsi="GHEA Grapalat" w:cs="Arial Armenian"/>
                <w:lang w:val="hy-AM"/>
              </w:rPr>
            </w:pPr>
          </w:p>
        </w:tc>
      </w:tr>
    </w:tbl>
    <w:p w14:paraId="6B28B621" w14:textId="77777777" w:rsidR="00060A41" w:rsidRPr="00BE012F" w:rsidRDefault="00060A41" w:rsidP="00060A41">
      <w:pPr>
        <w:pStyle w:val="NormalWeb"/>
        <w:ind w:firstLine="567"/>
        <w:jc w:val="both"/>
        <w:rPr>
          <w:rFonts w:ascii="GHEA Grapalat" w:hAnsi="GHEA Grapalat"/>
          <w:sz w:val="22"/>
          <w:szCs w:val="22"/>
          <w:lang w:val="hy-AM"/>
        </w:rPr>
      </w:pPr>
      <w:r w:rsidRPr="00BE012F">
        <w:rPr>
          <w:rFonts w:ascii="GHEA Grapalat" w:hAnsi="GHEA Grapalat"/>
          <w:sz w:val="22"/>
          <w:szCs w:val="22"/>
          <w:lang w:val="hy-AM"/>
        </w:rPr>
        <w:lastRenderedPageBreak/>
        <w:t>При этом для обоснования наличия трудовых ресурсов Участник представляет письменные соглашения, подтвержденные специалистом(ами), включенным(и) в предлагаемый штат (с четким указанием участия работника в данной части в представленных соглашениях), об их участии в предоставляемых услугах, а также копии паспортов специалистов и документ, подтверждающий их квалификацию, т.е. справку, выданную Комитетом по градостроительству Республики Армения.</w:t>
      </w:r>
    </w:p>
    <w:p w14:paraId="13E00840" w14:textId="77777777" w:rsidR="00060A41" w:rsidRPr="00BE012F" w:rsidRDefault="00060A41" w:rsidP="00060A41">
      <w:pPr>
        <w:pStyle w:val="NormalWeb"/>
        <w:ind w:firstLine="567"/>
        <w:jc w:val="both"/>
        <w:rPr>
          <w:rFonts w:ascii="GHEA Grapalat" w:hAnsi="GHEA Grapalat"/>
          <w:sz w:val="22"/>
          <w:szCs w:val="22"/>
          <w:lang w:val="hy-AM"/>
        </w:rPr>
      </w:pPr>
      <w:r w:rsidRPr="00BE012F">
        <w:rPr>
          <w:rFonts w:ascii="GHEA Grapalat" w:hAnsi="GHEA Grapalat"/>
          <w:sz w:val="22"/>
          <w:szCs w:val="22"/>
          <w:lang w:val="hy-AM"/>
        </w:rPr>
        <w:t>Квалификация участника оценивается как удовлетворительная по данному критерию, если последний соответствует условиям и требованиям, изложенным в настоящем подпункте.</w:t>
      </w:r>
    </w:p>
    <w:p w14:paraId="14A94742" w14:textId="77777777" w:rsidR="00060A41" w:rsidRDefault="00060A41" w:rsidP="00060A41">
      <w:pPr>
        <w:widowControl w:val="0"/>
        <w:spacing w:before="120" w:after="120"/>
        <w:jc w:val="center"/>
        <w:rPr>
          <w:rFonts w:ascii="GHEA Grapalat" w:hAnsi="GHEA Grapalat"/>
          <w:b/>
          <w:bCs/>
        </w:rPr>
      </w:pPr>
    </w:p>
    <w:p w14:paraId="3D1F77CF" w14:textId="77777777" w:rsidR="00060A41" w:rsidRDefault="00060A41" w:rsidP="00060A41">
      <w:pPr>
        <w:widowControl w:val="0"/>
        <w:spacing w:before="120" w:after="120"/>
        <w:jc w:val="center"/>
        <w:rPr>
          <w:rFonts w:ascii="GHEA Grapalat" w:hAnsi="GHEA Grapalat"/>
          <w:b/>
          <w:bCs/>
        </w:rPr>
      </w:pPr>
      <w:r w:rsidRPr="00BE012F">
        <w:rPr>
          <w:rFonts w:ascii="GHEA Grapalat" w:hAnsi="GHEA Grapalat"/>
          <w:b/>
          <w:bCs/>
        </w:rPr>
        <w:t>Соответствие участников квалификационным критериям оценивается следующим образом:</w:t>
      </w:r>
    </w:p>
    <w:p w14:paraId="7B4408F4" w14:textId="77777777" w:rsidR="00060A41" w:rsidRPr="00BE012F" w:rsidRDefault="00060A41" w:rsidP="00060A41">
      <w:pPr>
        <w:widowControl w:val="0"/>
        <w:spacing w:before="120" w:after="120"/>
        <w:jc w:val="center"/>
        <w:rPr>
          <w:rFonts w:ascii="GHEA Grapalat" w:hAnsi="GHEA Grapalat"/>
          <w:b/>
          <w:bCs/>
        </w:rPr>
      </w:pPr>
    </w:p>
    <w:tbl>
      <w:tblPr>
        <w:tblW w:w="916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306"/>
        <w:gridCol w:w="1251"/>
        <w:gridCol w:w="5071"/>
      </w:tblGrid>
      <w:tr w:rsidR="00060A41" w:rsidRPr="00BE012F" w14:paraId="351EDC0A" w14:textId="77777777" w:rsidTr="00924C8C">
        <w:trPr>
          <w:trHeight w:val="719"/>
        </w:trPr>
        <w:tc>
          <w:tcPr>
            <w:tcW w:w="53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C1860CA" w14:textId="77777777" w:rsidR="00060A41" w:rsidRPr="00BE012F" w:rsidRDefault="00060A41" w:rsidP="00924C8C">
            <w:pPr>
              <w:jc w:val="center"/>
              <w:rPr>
                <w:rFonts w:ascii="GHEA Grapalat" w:hAnsi="GHEA Grapalat"/>
                <w:b/>
                <w:lang w:val="en-GB"/>
              </w:rPr>
            </w:pPr>
            <w:r w:rsidRPr="00BE012F">
              <w:rPr>
                <w:rFonts w:ascii="GHEA Grapalat" w:hAnsi="GHEA Grapalat"/>
                <w:b/>
                <w:lang w:val="en-GB"/>
              </w:rPr>
              <w:t>N</w:t>
            </w:r>
          </w:p>
        </w:tc>
        <w:tc>
          <w:tcPr>
            <w:tcW w:w="2306"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E4611CE" w14:textId="77777777" w:rsidR="00060A41" w:rsidRPr="00BE012F" w:rsidRDefault="00060A41" w:rsidP="00924C8C">
            <w:pPr>
              <w:jc w:val="center"/>
              <w:rPr>
                <w:rFonts w:ascii="GHEA Grapalat" w:hAnsi="GHEA Grapalat"/>
                <w:b/>
              </w:rPr>
            </w:pPr>
            <w:r w:rsidRPr="00BE012F">
              <w:rPr>
                <w:rFonts w:ascii="GHEA Grapalat" w:hAnsi="GHEA Grapalat"/>
                <w:b/>
              </w:rPr>
              <w:t>Квалификация критерии</w:t>
            </w:r>
          </w:p>
        </w:tc>
        <w:tc>
          <w:tcPr>
            <w:tcW w:w="125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125DF61" w14:textId="77777777" w:rsidR="00060A41" w:rsidRPr="00BE012F" w:rsidRDefault="00060A41" w:rsidP="00924C8C">
            <w:pPr>
              <w:jc w:val="center"/>
              <w:rPr>
                <w:rFonts w:ascii="GHEA Grapalat" w:hAnsi="GHEA Grapalat"/>
                <w:b/>
              </w:rPr>
            </w:pPr>
            <w:r w:rsidRPr="00BE012F">
              <w:rPr>
                <w:rFonts w:ascii="GHEA Grapalat" w:hAnsi="GHEA Grapalat"/>
                <w:b/>
              </w:rPr>
              <w:t>Оценка единицы</w:t>
            </w:r>
          </w:p>
        </w:tc>
        <w:tc>
          <w:tcPr>
            <w:tcW w:w="5071" w:type="dxa"/>
            <w:tcBorders>
              <w:top w:val="single" w:sz="4" w:space="0" w:color="auto"/>
              <w:left w:val="single" w:sz="4" w:space="0" w:color="auto"/>
              <w:bottom w:val="single" w:sz="4" w:space="0" w:color="auto"/>
              <w:right w:val="single" w:sz="4" w:space="0" w:color="auto"/>
            </w:tcBorders>
            <w:shd w:val="clear" w:color="auto" w:fill="DEEAF6"/>
            <w:vAlign w:val="center"/>
          </w:tcPr>
          <w:p w14:paraId="54F77A62" w14:textId="77777777" w:rsidR="00060A41" w:rsidRPr="00BE012F" w:rsidRDefault="00060A41" w:rsidP="00924C8C">
            <w:pPr>
              <w:jc w:val="center"/>
              <w:rPr>
                <w:rFonts w:ascii="GHEA Grapalat" w:hAnsi="GHEA Grapalat"/>
                <w:b/>
              </w:rPr>
            </w:pPr>
            <w:r w:rsidRPr="00BE012F">
              <w:rPr>
                <w:rFonts w:ascii="GHEA Grapalat" w:hAnsi="GHEA Grapalat"/>
                <w:b/>
              </w:rPr>
              <w:t>Требования, установленные для оценки</w:t>
            </w:r>
          </w:p>
        </w:tc>
      </w:tr>
      <w:tr w:rsidR="00060A41" w:rsidRPr="00CE028D" w14:paraId="075A0429" w14:textId="77777777" w:rsidTr="00924C8C">
        <w:trPr>
          <w:trHeight w:val="558"/>
        </w:trPr>
        <w:tc>
          <w:tcPr>
            <w:tcW w:w="535" w:type="dxa"/>
            <w:tcBorders>
              <w:top w:val="single" w:sz="4" w:space="0" w:color="auto"/>
              <w:left w:val="single" w:sz="4" w:space="0" w:color="auto"/>
              <w:bottom w:val="single" w:sz="4" w:space="0" w:color="auto"/>
              <w:right w:val="single" w:sz="4" w:space="0" w:color="auto"/>
            </w:tcBorders>
            <w:vAlign w:val="center"/>
          </w:tcPr>
          <w:p w14:paraId="7BEC4EAF" w14:textId="77777777" w:rsidR="00060A41" w:rsidRPr="00BE012F" w:rsidRDefault="00060A41" w:rsidP="00924C8C">
            <w:pPr>
              <w:jc w:val="both"/>
              <w:rPr>
                <w:rFonts w:ascii="GHEA Grapalat" w:hAnsi="GHEA Grapalat"/>
                <w:bCs/>
              </w:rPr>
            </w:pPr>
            <w:r w:rsidRPr="00BE012F">
              <w:rPr>
                <w:rFonts w:ascii="GHEA Grapalat" w:hAnsi="GHEA Grapalat"/>
                <w:bCs/>
              </w:rPr>
              <w:t>1</w:t>
            </w:r>
          </w:p>
        </w:tc>
        <w:tc>
          <w:tcPr>
            <w:tcW w:w="2306" w:type="dxa"/>
            <w:tcBorders>
              <w:top w:val="single" w:sz="4" w:space="0" w:color="auto"/>
              <w:left w:val="single" w:sz="4" w:space="0" w:color="auto"/>
              <w:bottom w:val="single" w:sz="4" w:space="0" w:color="auto"/>
              <w:right w:val="single" w:sz="4" w:space="0" w:color="auto"/>
            </w:tcBorders>
            <w:vAlign w:val="center"/>
          </w:tcPr>
          <w:p w14:paraId="339394B9" w14:textId="77777777" w:rsidR="00060A41" w:rsidRPr="00BE012F" w:rsidRDefault="00060A41" w:rsidP="00924C8C">
            <w:pPr>
              <w:rPr>
                <w:rFonts w:ascii="GHEA Grapalat" w:hAnsi="GHEA Grapalat"/>
                <w:bCs/>
              </w:rPr>
            </w:pPr>
            <w:r w:rsidRPr="00BE012F">
              <w:rPr>
                <w:rFonts w:ascii="GHEA Grapalat" w:hAnsi="GHEA Grapalat"/>
                <w:bCs/>
              </w:rPr>
              <w:t>Профессиональный опыт (ПО1)</w:t>
            </w:r>
          </w:p>
        </w:tc>
        <w:tc>
          <w:tcPr>
            <w:tcW w:w="1251" w:type="dxa"/>
            <w:tcBorders>
              <w:top w:val="single" w:sz="4" w:space="0" w:color="auto"/>
              <w:left w:val="single" w:sz="4" w:space="0" w:color="auto"/>
              <w:bottom w:val="single" w:sz="4" w:space="0" w:color="auto"/>
              <w:right w:val="single" w:sz="4" w:space="0" w:color="auto"/>
            </w:tcBorders>
            <w:vAlign w:val="center"/>
          </w:tcPr>
          <w:p w14:paraId="3FBD4E81" w14:textId="77777777" w:rsidR="00060A41" w:rsidRPr="00BE012F" w:rsidRDefault="00060A41" w:rsidP="00924C8C">
            <w:pPr>
              <w:jc w:val="center"/>
              <w:rPr>
                <w:rFonts w:ascii="GHEA Grapalat" w:hAnsi="GHEA Grapalat"/>
                <w:bCs/>
              </w:rPr>
            </w:pPr>
            <w:r w:rsidRPr="00BE012F">
              <w:rPr>
                <w:rFonts w:ascii="GHEA Grapalat" w:hAnsi="GHEA Grapalat"/>
                <w:bCs/>
              </w:rPr>
              <w:t>20-40</w:t>
            </w:r>
          </w:p>
        </w:tc>
        <w:tc>
          <w:tcPr>
            <w:tcW w:w="5071" w:type="dxa"/>
            <w:tcBorders>
              <w:top w:val="single" w:sz="4" w:space="0" w:color="auto"/>
              <w:left w:val="single" w:sz="4" w:space="0" w:color="auto"/>
              <w:bottom w:val="single" w:sz="4" w:space="0" w:color="auto"/>
              <w:right w:val="single" w:sz="4" w:space="0" w:color="auto"/>
            </w:tcBorders>
            <w:vAlign w:val="center"/>
          </w:tcPr>
          <w:p w14:paraId="5C7987C6" w14:textId="77777777" w:rsidR="00060A41" w:rsidRPr="00BE012F" w:rsidRDefault="00060A41" w:rsidP="00060A41">
            <w:pPr>
              <w:pStyle w:val="ListParagraph"/>
              <w:numPr>
                <w:ilvl w:val="0"/>
                <w:numId w:val="21"/>
              </w:numPr>
              <w:spacing w:after="120" w:line="276" w:lineRule="auto"/>
              <w:ind w:left="211" w:hanging="180"/>
              <w:contextualSpacing w:val="0"/>
              <w:rPr>
                <w:rFonts w:ascii="GHEA Grapalat" w:hAnsi="GHEA Grapalat"/>
                <w:bCs/>
                <w:sz w:val="22"/>
                <w:szCs w:val="22"/>
              </w:rPr>
            </w:pPr>
            <w:r w:rsidRPr="00BE012F">
              <w:rPr>
                <w:rFonts w:ascii="GHEA Grapalat" w:hAnsi="GHEA Grapalat"/>
                <w:bCs/>
                <w:sz w:val="22"/>
                <w:szCs w:val="22"/>
              </w:rPr>
              <w:t>Минимальный порог оценки устанавливается в 20 баллов, максимальная оценка — 40 баллов.</w:t>
            </w:r>
          </w:p>
          <w:p w14:paraId="3D5A99C3" w14:textId="77777777" w:rsidR="00060A41" w:rsidRPr="00BE012F" w:rsidRDefault="00060A41" w:rsidP="00060A41">
            <w:pPr>
              <w:pStyle w:val="ListParagraph"/>
              <w:numPr>
                <w:ilvl w:val="0"/>
                <w:numId w:val="21"/>
              </w:numPr>
              <w:spacing w:after="120" w:line="276" w:lineRule="auto"/>
              <w:ind w:left="211" w:hanging="180"/>
              <w:contextualSpacing w:val="0"/>
              <w:rPr>
                <w:rFonts w:ascii="GHEA Grapalat" w:hAnsi="GHEA Grapalat"/>
                <w:bCs/>
                <w:sz w:val="22"/>
                <w:szCs w:val="22"/>
              </w:rPr>
            </w:pPr>
            <w:r w:rsidRPr="00BE012F">
              <w:rPr>
                <w:rFonts w:ascii="GHEA Grapalat" w:hAnsi="GHEA Grapalat"/>
                <w:bCs/>
                <w:sz w:val="22"/>
                <w:szCs w:val="22"/>
              </w:rPr>
              <w:t>Минимальные баллы присуждаются в случае представления трёх контрактных пакетов, соответствующих условиям, изложенным в пункте 2.4.1 «Требования к опыту».</w:t>
            </w:r>
          </w:p>
          <w:p w14:paraId="57C997B8" w14:textId="77777777" w:rsidR="00060A41" w:rsidRPr="00BE012F" w:rsidRDefault="00060A41" w:rsidP="00060A41">
            <w:pPr>
              <w:pStyle w:val="ListParagraph"/>
              <w:numPr>
                <w:ilvl w:val="0"/>
                <w:numId w:val="21"/>
              </w:numPr>
              <w:spacing w:after="120" w:line="276" w:lineRule="auto"/>
              <w:ind w:left="211" w:hanging="180"/>
              <w:contextualSpacing w:val="0"/>
              <w:rPr>
                <w:rFonts w:ascii="GHEA Grapalat" w:hAnsi="GHEA Grapalat"/>
                <w:bCs/>
                <w:sz w:val="22"/>
                <w:szCs w:val="22"/>
              </w:rPr>
            </w:pPr>
            <w:r w:rsidRPr="00BE012F">
              <w:rPr>
                <w:rFonts w:ascii="GHEA Grapalat" w:hAnsi="GHEA Grapalat"/>
                <w:bCs/>
                <w:sz w:val="22"/>
                <w:szCs w:val="22"/>
              </w:rPr>
              <w:t>За каждый дополнительный аналогичный контракт присуждаются дополнительные 5 баллов.</w:t>
            </w:r>
          </w:p>
          <w:p w14:paraId="6BCE4B6D" w14:textId="77777777" w:rsidR="00060A41" w:rsidRPr="00BE012F" w:rsidRDefault="00060A41" w:rsidP="00060A41">
            <w:pPr>
              <w:pStyle w:val="ListParagraph"/>
              <w:numPr>
                <w:ilvl w:val="0"/>
                <w:numId w:val="21"/>
              </w:numPr>
              <w:spacing w:after="120" w:line="276" w:lineRule="auto"/>
              <w:ind w:left="211" w:hanging="180"/>
              <w:contextualSpacing w:val="0"/>
              <w:rPr>
                <w:rFonts w:ascii="GHEA Grapalat" w:hAnsi="GHEA Grapalat"/>
                <w:bCs/>
                <w:sz w:val="22"/>
                <w:szCs w:val="22"/>
              </w:rPr>
            </w:pPr>
            <w:r w:rsidRPr="00BE012F">
              <w:rPr>
                <w:rFonts w:ascii="GHEA Grapalat" w:hAnsi="GHEA Grapalat"/>
                <w:bCs/>
                <w:sz w:val="22"/>
                <w:szCs w:val="22"/>
              </w:rPr>
              <w:t>За каждый дополнительный аналогичный контракт, выполненный в сейсмически активной зоне, присуждаются дополнительные 5 баллов.</w:t>
            </w:r>
          </w:p>
          <w:p w14:paraId="64308FC7" w14:textId="77777777" w:rsidR="00060A41" w:rsidRPr="00BE012F" w:rsidRDefault="00060A41" w:rsidP="00060A41">
            <w:pPr>
              <w:pStyle w:val="ListParagraph"/>
              <w:numPr>
                <w:ilvl w:val="0"/>
                <w:numId w:val="21"/>
              </w:numPr>
              <w:spacing w:after="120" w:line="276" w:lineRule="auto"/>
              <w:ind w:left="211" w:hanging="180"/>
              <w:contextualSpacing w:val="0"/>
              <w:rPr>
                <w:rFonts w:ascii="GHEA Grapalat" w:hAnsi="GHEA Grapalat"/>
                <w:bCs/>
                <w:sz w:val="22"/>
                <w:szCs w:val="22"/>
              </w:rPr>
            </w:pPr>
            <w:r w:rsidRPr="00BE012F">
              <w:rPr>
                <w:rFonts w:ascii="GHEA Grapalat" w:hAnsi="GHEA Grapalat"/>
                <w:bCs/>
                <w:sz w:val="22"/>
                <w:szCs w:val="22"/>
              </w:rPr>
              <w:t>За каждый дополнительный аналогичный контракт, реализованный в рамках программ, финансируемых международными финансовыми институтами или других международных проектов, присуждаются дополнительные 5 баллов.</w:t>
            </w:r>
          </w:p>
          <w:p w14:paraId="3608B6CF" w14:textId="77777777" w:rsidR="00060A41" w:rsidRPr="00BE012F" w:rsidRDefault="00060A41" w:rsidP="00060A41">
            <w:pPr>
              <w:pStyle w:val="ListParagraph"/>
              <w:numPr>
                <w:ilvl w:val="0"/>
                <w:numId w:val="21"/>
              </w:numPr>
              <w:spacing w:after="120" w:line="276" w:lineRule="auto"/>
              <w:ind w:left="211" w:hanging="180"/>
              <w:contextualSpacing w:val="0"/>
              <w:rPr>
                <w:rFonts w:ascii="GHEA Grapalat" w:hAnsi="GHEA Grapalat"/>
                <w:b/>
                <w:sz w:val="22"/>
                <w:szCs w:val="22"/>
              </w:rPr>
            </w:pPr>
            <w:r w:rsidRPr="00BE012F">
              <w:rPr>
                <w:rFonts w:ascii="GHEA Grapalat" w:hAnsi="GHEA Grapalat"/>
                <w:b/>
                <w:sz w:val="22"/>
                <w:szCs w:val="22"/>
              </w:rPr>
              <w:t>Рассматриваются только полностью завершённые (оконченные) контракты.</w:t>
            </w:r>
          </w:p>
        </w:tc>
      </w:tr>
      <w:tr w:rsidR="00060A41" w:rsidRPr="00CE028D" w14:paraId="2B31F6A1" w14:textId="77777777" w:rsidTr="00924C8C">
        <w:trPr>
          <w:trHeight w:val="890"/>
        </w:trPr>
        <w:tc>
          <w:tcPr>
            <w:tcW w:w="535" w:type="dxa"/>
            <w:tcBorders>
              <w:top w:val="single" w:sz="4" w:space="0" w:color="auto"/>
              <w:left w:val="single" w:sz="4" w:space="0" w:color="auto"/>
              <w:bottom w:val="single" w:sz="4" w:space="0" w:color="auto"/>
              <w:right w:val="single" w:sz="4" w:space="0" w:color="auto"/>
            </w:tcBorders>
            <w:vAlign w:val="center"/>
          </w:tcPr>
          <w:p w14:paraId="235E4E05" w14:textId="77777777" w:rsidR="00060A41" w:rsidRPr="00BE012F" w:rsidRDefault="00060A41" w:rsidP="00924C8C">
            <w:pPr>
              <w:jc w:val="both"/>
              <w:rPr>
                <w:rFonts w:ascii="GHEA Grapalat" w:hAnsi="GHEA Grapalat"/>
                <w:bCs/>
              </w:rPr>
            </w:pPr>
            <w:r w:rsidRPr="00BE012F">
              <w:rPr>
                <w:rFonts w:ascii="GHEA Grapalat" w:hAnsi="GHEA Grapalat"/>
                <w:bCs/>
              </w:rPr>
              <w:t>2</w:t>
            </w:r>
          </w:p>
        </w:tc>
        <w:tc>
          <w:tcPr>
            <w:tcW w:w="2306" w:type="dxa"/>
            <w:tcBorders>
              <w:top w:val="single" w:sz="4" w:space="0" w:color="auto"/>
              <w:left w:val="single" w:sz="4" w:space="0" w:color="auto"/>
              <w:bottom w:val="single" w:sz="4" w:space="0" w:color="auto"/>
              <w:right w:val="single" w:sz="4" w:space="0" w:color="auto"/>
            </w:tcBorders>
            <w:vAlign w:val="center"/>
          </w:tcPr>
          <w:p w14:paraId="73E3E756" w14:textId="77777777" w:rsidR="00060A41" w:rsidRPr="00BE012F" w:rsidRDefault="00060A41" w:rsidP="00924C8C">
            <w:pPr>
              <w:rPr>
                <w:rFonts w:ascii="GHEA Grapalat" w:hAnsi="GHEA Grapalat"/>
                <w:bCs/>
              </w:rPr>
            </w:pPr>
            <w:r w:rsidRPr="00BE012F">
              <w:rPr>
                <w:rFonts w:ascii="GHEA Grapalat" w:hAnsi="GHEA Grapalat"/>
                <w:bCs/>
              </w:rPr>
              <w:t>Трудовые ресурсы (ТР2)</w:t>
            </w:r>
          </w:p>
        </w:tc>
        <w:tc>
          <w:tcPr>
            <w:tcW w:w="1251" w:type="dxa"/>
            <w:tcBorders>
              <w:top w:val="single" w:sz="4" w:space="0" w:color="auto"/>
              <w:left w:val="single" w:sz="4" w:space="0" w:color="auto"/>
              <w:bottom w:val="single" w:sz="4" w:space="0" w:color="auto"/>
              <w:right w:val="single" w:sz="4" w:space="0" w:color="auto"/>
            </w:tcBorders>
            <w:vAlign w:val="center"/>
          </w:tcPr>
          <w:p w14:paraId="092EC010" w14:textId="77777777" w:rsidR="00060A41" w:rsidRPr="00BE012F" w:rsidRDefault="00060A41" w:rsidP="00924C8C">
            <w:pPr>
              <w:jc w:val="center"/>
              <w:rPr>
                <w:rFonts w:ascii="GHEA Grapalat" w:hAnsi="GHEA Grapalat"/>
                <w:bCs/>
              </w:rPr>
            </w:pPr>
            <w:r w:rsidRPr="00BE012F">
              <w:rPr>
                <w:rFonts w:ascii="GHEA Grapalat" w:hAnsi="GHEA Grapalat"/>
                <w:bCs/>
              </w:rPr>
              <w:t>20-30</w:t>
            </w:r>
          </w:p>
        </w:tc>
        <w:tc>
          <w:tcPr>
            <w:tcW w:w="5071" w:type="dxa"/>
            <w:tcBorders>
              <w:top w:val="single" w:sz="4" w:space="0" w:color="auto"/>
              <w:left w:val="single" w:sz="4" w:space="0" w:color="auto"/>
              <w:bottom w:val="single" w:sz="4" w:space="0" w:color="auto"/>
              <w:right w:val="single" w:sz="4" w:space="0" w:color="auto"/>
            </w:tcBorders>
            <w:vAlign w:val="center"/>
          </w:tcPr>
          <w:p w14:paraId="618AD5FD" w14:textId="77777777" w:rsidR="00060A41" w:rsidRPr="00BE012F" w:rsidRDefault="00060A41" w:rsidP="00060A41">
            <w:pPr>
              <w:pStyle w:val="ListParagraph"/>
              <w:numPr>
                <w:ilvl w:val="0"/>
                <w:numId w:val="21"/>
              </w:numPr>
              <w:spacing w:after="120" w:line="276" w:lineRule="auto"/>
              <w:ind w:left="211" w:hanging="180"/>
              <w:contextualSpacing w:val="0"/>
              <w:jc w:val="both"/>
              <w:rPr>
                <w:rFonts w:ascii="GHEA Grapalat" w:hAnsi="GHEA Grapalat"/>
                <w:bCs/>
                <w:sz w:val="22"/>
                <w:szCs w:val="22"/>
              </w:rPr>
            </w:pPr>
            <w:r w:rsidRPr="00BE012F">
              <w:rPr>
                <w:rFonts w:ascii="GHEA Grapalat" w:hAnsi="GHEA Grapalat"/>
                <w:bCs/>
                <w:sz w:val="22"/>
                <w:szCs w:val="22"/>
              </w:rPr>
              <w:t>Минимальный порог оценки устанавливается в 20 баллов, максимальная оценка — 30 баллов.</w:t>
            </w:r>
          </w:p>
          <w:p w14:paraId="2640433F" w14:textId="77777777" w:rsidR="00060A41" w:rsidRPr="00BE012F" w:rsidRDefault="00060A41" w:rsidP="00060A41">
            <w:pPr>
              <w:pStyle w:val="ListParagraph"/>
              <w:numPr>
                <w:ilvl w:val="0"/>
                <w:numId w:val="21"/>
              </w:numPr>
              <w:spacing w:after="120" w:line="276" w:lineRule="auto"/>
              <w:ind w:left="211" w:hanging="180"/>
              <w:contextualSpacing w:val="0"/>
              <w:jc w:val="both"/>
              <w:rPr>
                <w:rFonts w:ascii="GHEA Grapalat" w:hAnsi="GHEA Grapalat"/>
                <w:bCs/>
                <w:sz w:val="22"/>
                <w:szCs w:val="22"/>
              </w:rPr>
            </w:pPr>
            <w:r w:rsidRPr="00BE012F">
              <w:rPr>
                <w:rFonts w:ascii="GHEA Grapalat" w:hAnsi="GHEA Grapalat"/>
                <w:bCs/>
                <w:sz w:val="22"/>
                <w:szCs w:val="22"/>
              </w:rPr>
              <w:t xml:space="preserve">Минимальные баллы присуждаются в случае, если представленные специалисты в составе </w:t>
            </w:r>
            <w:r w:rsidRPr="00BE012F">
              <w:rPr>
                <w:rFonts w:ascii="GHEA Grapalat" w:hAnsi="GHEA Grapalat"/>
                <w:bCs/>
                <w:sz w:val="22"/>
                <w:szCs w:val="22"/>
              </w:rPr>
              <w:lastRenderedPageBreak/>
              <w:t>команды соответствуют минимальным обязательным требованиям, установленным в приглашении.</w:t>
            </w:r>
          </w:p>
          <w:p w14:paraId="0A6096CA" w14:textId="77777777" w:rsidR="00060A41" w:rsidRPr="00BE012F" w:rsidRDefault="00060A41" w:rsidP="00060A41">
            <w:pPr>
              <w:pStyle w:val="ListParagraph"/>
              <w:numPr>
                <w:ilvl w:val="0"/>
                <w:numId w:val="21"/>
              </w:numPr>
              <w:spacing w:after="120" w:line="276" w:lineRule="auto"/>
              <w:ind w:left="211" w:hanging="180"/>
              <w:contextualSpacing w:val="0"/>
              <w:jc w:val="both"/>
              <w:rPr>
                <w:rFonts w:ascii="GHEA Grapalat" w:hAnsi="GHEA Grapalat"/>
                <w:bCs/>
                <w:sz w:val="22"/>
                <w:szCs w:val="22"/>
              </w:rPr>
            </w:pPr>
            <w:r w:rsidRPr="00BE012F">
              <w:rPr>
                <w:rFonts w:ascii="GHEA Grapalat" w:hAnsi="GHEA Grapalat"/>
                <w:bCs/>
                <w:sz w:val="22"/>
                <w:szCs w:val="22"/>
              </w:rPr>
              <w:t>В случае, если в дополнение к минимальным требованиям будут представлены международные эксперты на ключевые позиции (руководитель команды, специалист по транспортным и/или</w:t>
            </w:r>
            <w:r w:rsidRPr="00BE012F">
              <w:rPr>
                <w:rFonts w:ascii="GHEA Grapalat" w:hAnsi="GHEA Grapalat" w:cs="Sylfaen"/>
                <w:b/>
                <w:bCs/>
                <w:sz w:val="22"/>
                <w:szCs w:val="22"/>
              </w:rPr>
              <w:t xml:space="preserve"> </w:t>
            </w:r>
            <w:r w:rsidRPr="00BE012F">
              <w:rPr>
                <w:rFonts w:ascii="GHEA Grapalat" w:hAnsi="GHEA Grapalat"/>
                <w:bCs/>
                <w:sz w:val="22"/>
                <w:szCs w:val="22"/>
              </w:rPr>
              <w:t>железнодорожным системам), присуждаются дополнительные 3 балла.</w:t>
            </w:r>
          </w:p>
          <w:p w14:paraId="36858120" w14:textId="77777777" w:rsidR="00060A41" w:rsidRPr="00BE012F" w:rsidRDefault="00060A41" w:rsidP="00060A41">
            <w:pPr>
              <w:pStyle w:val="ListParagraph"/>
              <w:numPr>
                <w:ilvl w:val="0"/>
                <w:numId w:val="21"/>
              </w:numPr>
              <w:spacing w:after="120" w:line="276" w:lineRule="auto"/>
              <w:ind w:left="211" w:hanging="180"/>
              <w:contextualSpacing w:val="0"/>
              <w:jc w:val="both"/>
              <w:rPr>
                <w:rFonts w:ascii="GHEA Grapalat" w:hAnsi="GHEA Grapalat"/>
                <w:bCs/>
                <w:sz w:val="22"/>
                <w:szCs w:val="22"/>
              </w:rPr>
            </w:pPr>
            <w:r w:rsidRPr="00BE012F">
              <w:rPr>
                <w:rFonts w:ascii="GHEA Grapalat" w:hAnsi="GHEA Grapalat"/>
                <w:bCs/>
                <w:sz w:val="22"/>
                <w:szCs w:val="22"/>
              </w:rPr>
              <w:t>В случае включения специалиста по цифровому инжинирингу (с опытом применения BIM, GIS, AR/VR или других инновационных систем) сверх минимальных требований, присуждаются дополнительные 4 балла.</w:t>
            </w:r>
          </w:p>
          <w:p w14:paraId="3AB775E0" w14:textId="77777777" w:rsidR="00060A41" w:rsidRPr="00BE012F" w:rsidRDefault="00060A41" w:rsidP="00060A41">
            <w:pPr>
              <w:pStyle w:val="ListParagraph"/>
              <w:numPr>
                <w:ilvl w:val="0"/>
                <w:numId w:val="21"/>
              </w:numPr>
              <w:spacing w:after="120" w:line="276" w:lineRule="auto"/>
              <w:ind w:left="211" w:hanging="180"/>
              <w:contextualSpacing w:val="0"/>
              <w:jc w:val="both"/>
              <w:rPr>
                <w:rFonts w:ascii="GHEA Grapalat" w:hAnsi="GHEA Grapalat"/>
                <w:bCs/>
                <w:sz w:val="22"/>
                <w:szCs w:val="22"/>
              </w:rPr>
            </w:pPr>
            <w:r w:rsidRPr="00BE012F">
              <w:rPr>
                <w:rFonts w:ascii="GHEA Grapalat" w:hAnsi="GHEA Grapalat"/>
                <w:bCs/>
                <w:sz w:val="22"/>
                <w:szCs w:val="22"/>
              </w:rPr>
              <w:t>В случае включения специалиста со знанием и применением инструментов железнодорожного моделирования (PTV VISSIM, Aimsun, AnyLogic и др.) присуждаются дополнительно 4 балла.</w:t>
            </w:r>
          </w:p>
        </w:tc>
      </w:tr>
    </w:tbl>
    <w:p w14:paraId="36CF59AD" w14:textId="77777777" w:rsidR="00060A41" w:rsidRPr="00BE012F" w:rsidRDefault="00060A41" w:rsidP="00060A41">
      <w:pPr>
        <w:ind w:left="540"/>
        <w:jc w:val="both"/>
        <w:rPr>
          <w:rFonts w:ascii="GHEA Grapalat" w:hAnsi="GHEA Grapalat" w:cs="Sylfaen"/>
          <w:lang w:val="hy-AM"/>
        </w:rPr>
      </w:pPr>
      <w:r w:rsidRPr="00BE012F">
        <w:rPr>
          <w:rFonts w:ascii="GHEA Grapalat" w:hAnsi="GHEA Grapalat" w:cs="Sylfaen"/>
          <w:lang w:val="hy-AM"/>
        </w:rPr>
        <w:lastRenderedPageBreak/>
        <w:br/>
        <w:t>Заявки участников оцениваются в следующем порядке:</w:t>
      </w:r>
    </w:p>
    <w:p w14:paraId="4BB01DDC" w14:textId="77777777" w:rsidR="00060A41" w:rsidRPr="00BE012F" w:rsidRDefault="00060A41" w:rsidP="00060A41">
      <w:pPr>
        <w:ind w:firstLine="540"/>
        <w:jc w:val="both"/>
        <w:rPr>
          <w:rFonts w:ascii="GHEA Grapalat" w:hAnsi="GHEA Grapalat" w:cs="Sylfaen"/>
          <w:lang w:val="hy-AM"/>
        </w:rPr>
      </w:pPr>
      <w:r w:rsidRPr="00BE012F">
        <w:rPr>
          <w:rFonts w:ascii="GHEA Grapalat" w:hAnsi="GHEA Grapalat" w:cs="Sylfaen"/>
          <w:lang w:val="hy-AM"/>
        </w:rPr>
        <w:t>а) Финансовое предложение участника, представившего наименьшее ценовое предложение, оценивается в сто баллов, а баллы, присуждаемые финансовым предложениям остальных участников, рассчитываются по следующей формуле:</w:t>
      </w:r>
    </w:p>
    <w:p w14:paraId="3E765CDC"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rPr>
        <w:t>ПЦ</w:t>
      </w:r>
      <w:r w:rsidRPr="00BE012F">
        <w:rPr>
          <w:rFonts w:ascii="GHEA Grapalat" w:hAnsi="GHEA Grapalat" w:cs="Sylfaen"/>
          <w:lang w:val="hy-AM"/>
        </w:rPr>
        <w:t xml:space="preserve"> = </w:t>
      </w:r>
      <w:r w:rsidRPr="00BE012F">
        <w:rPr>
          <w:rFonts w:ascii="GHEA Grapalat" w:hAnsi="GHEA Grapalat" w:cs="Sylfaen"/>
        </w:rPr>
        <w:t>МЦ</w:t>
      </w:r>
      <w:r w:rsidRPr="00BE012F">
        <w:rPr>
          <w:rFonts w:ascii="GHEA Grapalat" w:hAnsi="GHEA Grapalat" w:cs="Sylfaen"/>
          <w:lang w:val="hy-AM"/>
        </w:rPr>
        <w:t xml:space="preserve"> X 100/</w:t>
      </w:r>
      <w:r w:rsidRPr="00BE012F">
        <w:rPr>
          <w:rFonts w:ascii="GHEA Grapalat" w:hAnsi="GHEA Grapalat" w:cs="Sylfaen"/>
        </w:rPr>
        <w:t>ОЦ</w:t>
      </w:r>
      <w:r w:rsidRPr="00BE012F">
        <w:rPr>
          <w:rFonts w:ascii="GHEA Grapalat" w:hAnsi="GHEA Grapalat" w:cs="Sylfaen"/>
          <w:lang w:val="hy-AM"/>
        </w:rPr>
        <w:t>,</w:t>
      </w:r>
    </w:p>
    <w:p w14:paraId="5DD538E4"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lang w:val="hy-AM"/>
        </w:rPr>
        <w:t>где:</w:t>
      </w:r>
    </w:p>
    <w:p w14:paraId="57F45BEB"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lang w:val="hy-AM"/>
        </w:rPr>
        <w:t>Единица измерения - это единица, указанная в ценовом предложении,</w:t>
      </w:r>
    </w:p>
    <w:p w14:paraId="54771F16"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lang w:val="hy-AM"/>
        </w:rPr>
        <w:t>Минимальная цена - это минимальная цена.</w:t>
      </w:r>
    </w:p>
    <w:p w14:paraId="78F06B3A"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rPr>
        <w:t>ОЦ</w:t>
      </w:r>
      <w:r w:rsidRPr="00BE012F">
        <w:rPr>
          <w:rFonts w:ascii="GHEA Grapalat" w:hAnsi="GHEA Grapalat" w:cs="Sylfaen"/>
          <w:lang w:val="hy-AM"/>
        </w:rPr>
        <w:t xml:space="preserve"> - это цена, предложенная оцениваемым участником,</w:t>
      </w:r>
    </w:p>
    <w:p w14:paraId="3A4E80EA"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lang w:val="hy-AM"/>
        </w:rPr>
        <w:t>б) Оценка, выставляемая каждому участнику, получившему оценку «удовлетворительно», рассчитывается по следующей формуле:</w:t>
      </w:r>
    </w:p>
    <w:p w14:paraId="70B459C3"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rPr>
        <w:t>ОУ</w:t>
      </w:r>
      <w:r w:rsidRPr="00BE012F">
        <w:rPr>
          <w:rFonts w:ascii="GHEA Grapalat" w:hAnsi="GHEA Grapalat" w:cs="Sylfaen"/>
          <w:lang w:val="hy-AM"/>
        </w:rPr>
        <w:t xml:space="preserve"> = (</w:t>
      </w:r>
      <w:r w:rsidRPr="00BE012F">
        <w:rPr>
          <w:rFonts w:ascii="GHEA Grapalat" w:hAnsi="GHEA Grapalat" w:cs="Sylfaen"/>
        </w:rPr>
        <w:t>МЦ</w:t>
      </w:r>
      <w:r w:rsidRPr="00BE012F">
        <w:rPr>
          <w:rFonts w:ascii="GHEA Grapalat" w:hAnsi="GHEA Grapalat" w:cs="Sylfaen"/>
          <w:lang w:val="hy-AM"/>
        </w:rPr>
        <w:t xml:space="preserve"> X 0,3) + (</w:t>
      </w:r>
      <w:r w:rsidRPr="00BE012F">
        <w:rPr>
          <w:rFonts w:ascii="GHEA Grapalat" w:hAnsi="GHEA Grapalat" w:cs="Sylfaen"/>
        </w:rPr>
        <w:t>ОП</w:t>
      </w:r>
      <w:r w:rsidRPr="00BE012F">
        <w:rPr>
          <w:rFonts w:ascii="GHEA Grapalat" w:hAnsi="GHEA Grapalat" w:cs="Sylfaen"/>
          <w:lang w:val="hy-AM"/>
        </w:rPr>
        <w:t xml:space="preserve"> X 0,7),</w:t>
      </w:r>
    </w:p>
    <w:p w14:paraId="51E475FD"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lang w:val="hy-AM"/>
        </w:rPr>
        <w:t>где:</w:t>
      </w:r>
    </w:p>
    <w:p w14:paraId="448F5755"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lang w:val="hy-AM"/>
        </w:rPr>
        <w:t>Оценка, выставляемая участнику, составляет</w:t>
      </w:r>
    </w:p>
    <w:p w14:paraId="4A162B59"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rPr>
        <w:t>МЦ</w:t>
      </w:r>
      <w:r w:rsidRPr="00BE012F">
        <w:rPr>
          <w:rFonts w:ascii="GHEA Grapalat" w:hAnsi="GHEA Grapalat" w:cs="Sylfaen"/>
          <w:lang w:val="hy-AM"/>
        </w:rPr>
        <w:t xml:space="preserve"> - это единица, отведенная под ценовое предложение участника,</w:t>
      </w:r>
    </w:p>
    <w:p w14:paraId="4F89DC82"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rPr>
        <w:t>ОП</w:t>
      </w:r>
      <w:r w:rsidRPr="00BE012F">
        <w:rPr>
          <w:rFonts w:ascii="GHEA Grapalat" w:hAnsi="GHEA Grapalat" w:cs="Sylfaen"/>
          <w:lang w:val="hy-AM"/>
        </w:rPr>
        <w:t xml:space="preserve"> - это оценка, данная техническому предложению участника: </w:t>
      </w:r>
      <w:r w:rsidRPr="00BE012F">
        <w:rPr>
          <w:rFonts w:ascii="GHEA Grapalat" w:hAnsi="GHEA Grapalat" w:cs="Sylfaen"/>
        </w:rPr>
        <w:t>ОП</w:t>
      </w:r>
      <w:r w:rsidRPr="00BE012F">
        <w:rPr>
          <w:rFonts w:ascii="GHEA Grapalat" w:hAnsi="GHEA Grapalat" w:cs="Sylfaen"/>
          <w:lang w:val="hy-AM"/>
        </w:rPr>
        <w:t>=</w:t>
      </w:r>
      <w:r w:rsidRPr="00BE012F">
        <w:rPr>
          <w:rFonts w:ascii="GHEA Grapalat" w:hAnsi="GHEA Grapalat"/>
        </w:rPr>
        <w:t xml:space="preserve"> ПО1</w:t>
      </w:r>
      <w:r w:rsidRPr="00BE012F">
        <w:rPr>
          <w:rFonts w:ascii="GHEA Grapalat" w:hAnsi="GHEA Grapalat"/>
          <w:lang w:val="hy-AM"/>
        </w:rPr>
        <w:t xml:space="preserve"> </w:t>
      </w:r>
      <w:r w:rsidRPr="00BE012F">
        <w:rPr>
          <w:rFonts w:ascii="GHEA Grapalat" w:hAnsi="GHEA Grapalat"/>
        </w:rPr>
        <w:t>+ТР2</w:t>
      </w:r>
    </w:p>
    <w:p w14:paraId="76DD45A2" w14:textId="77777777" w:rsidR="00060A41" w:rsidRPr="00BE012F" w:rsidRDefault="00060A41" w:rsidP="00060A41">
      <w:pPr>
        <w:ind w:firstLine="539"/>
        <w:jc w:val="both"/>
        <w:rPr>
          <w:rFonts w:ascii="GHEA Grapalat" w:hAnsi="GHEA Grapalat" w:cs="Sylfaen"/>
          <w:lang w:val="hy-AM"/>
        </w:rPr>
      </w:pPr>
      <w:r w:rsidRPr="00BE012F">
        <w:rPr>
          <w:rFonts w:ascii="GHEA Grapalat" w:hAnsi="GHEA Grapalat" w:cs="Sylfaen"/>
          <w:lang w:val="hy-AM"/>
        </w:rPr>
        <w:t>Выбранным участником становится участник, набравший наибольшее количество баллов (</w:t>
      </w:r>
      <w:r w:rsidRPr="00BE012F">
        <w:rPr>
          <w:rFonts w:ascii="GHEA Grapalat" w:hAnsi="GHEA Grapalat" w:cs="Sylfaen"/>
        </w:rPr>
        <w:t>УО</w:t>
      </w:r>
      <w:r w:rsidRPr="00BE012F">
        <w:rPr>
          <w:rFonts w:ascii="GHEA Grapalat" w:hAnsi="GHEA Grapalat" w:cs="Sylfaen"/>
          <w:lang w:val="hy-AM"/>
        </w:rPr>
        <w:t>).</w:t>
      </w:r>
    </w:p>
    <w:p w14:paraId="21C552F6" w14:textId="77777777" w:rsidR="00060A41" w:rsidRDefault="00060A41" w:rsidP="00060A41">
      <w:pPr>
        <w:ind w:firstLine="540"/>
        <w:jc w:val="both"/>
        <w:rPr>
          <w:rFonts w:ascii="GHEA Grapalat" w:hAnsi="GHEA Grapalat"/>
          <w:b/>
          <w:lang w:val="hy-AM"/>
        </w:rPr>
      </w:pPr>
    </w:p>
    <w:p w14:paraId="2A0C6BA1" w14:textId="77777777" w:rsidR="00060A41" w:rsidRPr="00BE012F" w:rsidRDefault="00060A41" w:rsidP="00060A41">
      <w:pPr>
        <w:ind w:firstLine="540"/>
        <w:jc w:val="both"/>
        <w:rPr>
          <w:rFonts w:ascii="GHEA Grapalat" w:hAnsi="GHEA Grapalat" w:cs="Sylfaen"/>
          <w:b/>
          <w:lang w:val="hy-AM"/>
        </w:rPr>
      </w:pPr>
      <w:r w:rsidRPr="00BE012F">
        <w:rPr>
          <w:rFonts w:ascii="GHEA Grapalat" w:hAnsi="GHEA Grapalat"/>
          <w:b/>
          <w:lang w:val="hy-AM"/>
        </w:rPr>
        <w:t>Невыполнение участником минимальных неценовых условий является основанием для отклонения заявки и считается нарушением обязательств, принятых в рамках процедуры закупки.</w:t>
      </w:r>
    </w:p>
    <w:p w14:paraId="0623FA6E" w14:textId="77777777" w:rsidR="00060A41" w:rsidRDefault="00060A41" w:rsidP="00DB4988">
      <w:pPr>
        <w:pStyle w:val="norm"/>
        <w:widowControl w:val="0"/>
        <w:tabs>
          <w:tab w:val="left" w:pos="1134"/>
        </w:tabs>
        <w:spacing w:line="240" w:lineRule="auto"/>
        <w:ind w:firstLine="567"/>
        <w:rPr>
          <w:rFonts w:ascii="GHEA Grapalat" w:hAnsi="GHEA Grapalat"/>
          <w:sz w:val="24"/>
          <w:szCs w:val="24"/>
          <w:lang w:val="hy-AM"/>
        </w:rPr>
      </w:pPr>
    </w:p>
    <w:p w14:paraId="2F720F28" w14:textId="77777777" w:rsidR="00060A41" w:rsidRDefault="00060A41" w:rsidP="00DB4988">
      <w:pPr>
        <w:pStyle w:val="norm"/>
        <w:widowControl w:val="0"/>
        <w:tabs>
          <w:tab w:val="left" w:pos="1134"/>
        </w:tabs>
        <w:spacing w:line="240" w:lineRule="auto"/>
        <w:ind w:firstLine="567"/>
        <w:rPr>
          <w:rFonts w:ascii="GHEA Grapalat" w:hAnsi="GHEA Grapalat"/>
          <w:sz w:val="24"/>
          <w:szCs w:val="24"/>
          <w:lang w:val="hy-AM"/>
        </w:rPr>
      </w:pPr>
    </w:p>
    <w:p w14:paraId="623A1D7A" w14:textId="77777777" w:rsidR="00060A41" w:rsidRDefault="00060A41" w:rsidP="00DB4988">
      <w:pPr>
        <w:pStyle w:val="norm"/>
        <w:widowControl w:val="0"/>
        <w:tabs>
          <w:tab w:val="left" w:pos="1134"/>
        </w:tabs>
        <w:spacing w:line="240" w:lineRule="auto"/>
        <w:ind w:firstLine="567"/>
        <w:rPr>
          <w:rFonts w:ascii="GHEA Grapalat" w:hAnsi="GHEA Grapalat"/>
          <w:sz w:val="24"/>
          <w:szCs w:val="24"/>
          <w:lang w:val="hy-AM"/>
        </w:rPr>
      </w:pPr>
    </w:p>
    <w:p w14:paraId="05BBD8DC" w14:textId="45BC41EE"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127B2FD7"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AE6FC43" w14:textId="77777777" w:rsidR="00D20650" w:rsidRPr="009044F1" w:rsidRDefault="00D20650" w:rsidP="00DB4988">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A684FD0" w14:textId="77777777" w:rsidR="00D20650" w:rsidRPr="00ED3BA4" w:rsidRDefault="00D20650" w:rsidP="00DB4988">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ECA9E3F"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B22FD6" w14:textId="77777777" w:rsidR="00F00653" w:rsidRDefault="00F00653" w:rsidP="00DB4988">
      <w:pPr>
        <w:widowControl w:val="0"/>
        <w:jc w:val="center"/>
        <w:rPr>
          <w:rFonts w:ascii="GHEA Grapalat" w:hAnsi="GHEA Grapalat"/>
          <w:b/>
        </w:rPr>
      </w:pPr>
    </w:p>
    <w:p w14:paraId="3E25E63A" w14:textId="77777777" w:rsidR="00D20650" w:rsidRPr="009044F1" w:rsidRDefault="00D20650" w:rsidP="00DB4988">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4EFE04FA"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211D6B9" w14:textId="77777777" w:rsidR="00D20650" w:rsidRPr="009044F1" w:rsidRDefault="00D20650" w:rsidP="00DB4988">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14:paraId="016719E7"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 xml:space="preserve">В день предоставления разъяснения объявление о запросе и </w:t>
      </w:r>
      <w:r w:rsidRPr="009044F1">
        <w:rPr>
          <w:rFonts w:ascii="GHEA Grapalat" w:hAnsi="GHEA Grapalat"/>
        </w:rPr>
        <w:lastRenderedPageBreak/>
        <w:t>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B596A37" w14:textId="77777777" w:rsidR="00D20650" w:rsidRPr="00204EEA" w:rsidRDefault="00D20650" w:rsidP="00DB4988">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04CB2C3" w14:textId="77777777" w:rsidR="00D20650" w:rsidRDefault="00D20650" w:rsidP="00DB4988">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972DA7F" w14:textId="77777777" w:rsidR="00D20650" w:rsidRPr="000811C1" w:rsidRDefault="00D20650" w:rsidP="00DB4988">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46353D69" w14:textId="77777777" w:rsidR="00D20650" w:rsidRPr="009044F1" w:rsidRDefault="00D20650" w:rsidP="00DB4988">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4"/>
        <w:t>6</w:t>
      </w:r>
      <w:r w:rsidRPr="009044F1">
        <w:rPr>
          <w:rFonts w:ascii="GHEA Grapalat" w:hAnsi="GHEA Grapalat"/>
        </w:rPr>
        <w:t xml:space="preserve">. </w:t>
      </w:r>
    </w:p>
    <w:p w14:paraId="0381C7FB" w14:textId="77777777" w:rsidR="00D20650" w:rsidRPr="00995804" w:rsidRDefault="00D20650" w:rsidP="00DB4988">
      <w:pPr>
        <w:widowControl w:val="0"/>
        <w:jc w:val="center"/>
        <w:rPr>
          <w:rFonts w:ascii="GHEA Grapalat" w:hAnsi="GHEA Grapalat" w:cs="Arial"/>
          <w:b/>
        </w:rPr>
      </w:pPr>
      <w:r w:rsidRPr="00995804">
        <w:rPr>
          <w:rFonts w:ascii="GHEA Grapalat" w:hAnsi="GHEA Grapalat"/>
          <w:b/>
        </w:rPr>
        <w:t>4. ПОРЯДОК ПОДАЧИ ЗАЯВКИ</w:t>
      </w:r>
    </w:p>
    <w:p w14:paraId="24E18BB4" w14:textId="77777777" w:rsidR="00D20650" w:rsidRPr="009044F1" w:rsidRDefault="00D20650" w:rsidP="00DB4988">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A646EDC" w14:textId="77777777" w:rsidR="00D20650" w:rsidRPr="009044F1" w:rsidRDefault="00D20650" w:rsidP="00DB498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9FD92B6" w14:textId="77777777" w:rsidR="00D20650" w:rsidRPr="005114D0"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6A00F625" w14:textId="54303545" w:rsidR="00E034F5" w:rsidRPr="009044F1" w:rsidRDefault="00D20650" w:rsidP="00E034F5">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E034F5" w:rsidRPr="009044F1">
        <w:rPr>
          <w:rFonts w:ascii="GHEA Grapalat" w:hAnsi="GHEA Grapalat"/>
          <w:sz w:val="24"/>
          <w:szCs w:val="24"/>
        </w:rPr>
        <w:t xml:space="preserve">Заявки на процедуру необходимо подать посредством системы не позднее, чем </w:t>
      </w:r>
      <w:r w:rsidR="00F3405D">
        <w:rPr>
          <w:rFonts w:ascii="GHEA Grapalat" w:hAnsi="GHEA Grapalat"/>
          <w:color w:val="FF0000"/>
          <w:sz w:val="24"/>
          <w:szCs w:val="24"/>
        </w:rPr>
        <w:t>11:00</w:t>
      </w:r>
      <w:r w:rsidR="00E034F5" w:rsidRPr="002B0FCF">
        <w:rPr>
          <w:rFonts w:ascii="GHEA Grapalat" w:hAnsi="GHEA Grapalat"/>
          <w:color w:val="FF0000"/>
          <w:sz w:val="24"/>
          <w:szCs w:val="24"/>
        </w:rPr>
        <w:t xml:space="preserve"> часов </w:t>
      </w:r>
      <w:r w:rsidR="003F47DF" w:rsidRPr="003F47DF">
        <w:rPr>
          <w:rFonts w:ascii="GHEA Grapalat" w:hAnsi="GHEA Grapalat"/>
          <w:color w:val="FF0000"/>
          <w:sz w:val="24"/>
          <w:szCs w:val="24"/>
        </w:rPr>
        <w:t>16</w:t>
      </w:r>
      <w:r w:rsidR="005B3FCA" w:rsidRPr="005B3FCA">
        <w:rPr>
          <w:rFonts w:ascii="GHEA Grapalat" w:hAnsi="GHEA Grapalat"/>
          <w:b/>
          <w:bCs/>
          <w:sz w:val="24"/>
          <w:szCs w:val="24"/>
          <w:lang w:val="hy-AM"/>
        </w:rPr>
        <w:t>.02.2026</w:t>
      </w:r>
      <w:r w:rsidR="005B3FCA" w:rsidRPr="005B3FCA">
        <w:rPr>
          <w:rFonts w:ascii="GHEA Grapalat" w:hAnsi="GHEA Grapalat"/>
          <w:b/>
          <w:bCs/>
          <w:sz w:val="24"/>
          <w:szCs w:val="24"/>
        </w:rPr>
        <w:t>г</w:t>
      </w:r>
      <w:r w:rsidR="00E034F5" w:rsidRPr="009044F1">
        <w:rPr>
          <w:rFonts w:ascii="GHEA Grapalat" w:hAnsi="GHEA Grapalat"/>
          <w:sz w:val="24"/>
          <w:szCs w:val="24"/>
        </w:rPr>
        <w:t xml:space="preserve"> дня опубликования в системе объявления и приглашения на настоящую процедуру.</w:t>
      </w:r>
      <w:r w:rsidR="00E034F5">
        <w:rPr>
          <w:rFonts w:ascii="GHEA Grapalat" w:hAnsi="GHEA Grapalat"/>
          <w:sz w:val="24"/>
          <w:szCs w:val="24"/>
        </w:rPr>
        <w:t xml:space="preserve"> </w:t>
      </w:r>
      <w:r w:rsidR="00E034F5"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9518164" w14:textId="41EFD69D" w:rsidR="00D20650" w:rsidRPr="00D3436F" w:rsidRDefault="00D20650" w:rsidP="00DB498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6DDAADA" w14:textId="77777777" w:rsidR="00D20650" w:rsidRDefault="00D20650" w:rsidP="00DB498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70F038A5" w14:textId="77777777" w:rsidR="00D20650" w:rsidRDefault="00D20650" w:rsidP="00DB4988">
      <w:pPr>
        <w:jc w:val="both"/>
        <w:rPr>
          <w:rFonts w:ascii="GHEA Grapalat" w:hAnsi="GHEA Grapalat"/>
        </w:rPr>
      </w:pPr>
      <w:r>
        <w:rPr>
          <w:rFonts w:ascii="GHEA Grapalat" w:hAnsi="GHEA Grapalat"/>
        </w:rPr>
        <w:lastRenderedPageBreak/>
        <w:t xml:space="preserve">   а) подтверждение о соответствии своих данных</w:t>
      </w:r>
      <w:ins w:id="8"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4ABA0EC6" w14:textId="77777777" w:rsidR="00D20650" w:rsidRDefault="00D20650" w:rsidP="00DB4988">
      <w:pPr>
        <w:jc w:val="both"/>
        <w:rPr>
          <w:rFonts w:ascii="GHEA Grapalat" w:hAnsi="GHEA Grapalat"/>
        </w:rPr>
      </w:pPr>
      <w:r>
        <w:rPr>
          <w:rFonts w:ascii="GHEA Grapalat" w:hAnsi="GHEA Grapalat"/>
        </w:rPr>
        <w:t xml:space="preserve">   б) </w:t>
      </w:r>
      <w:r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Pr="003624C3">
        <w:rPr>
          <w:rFonts w:ascii="GHEA Grapalat" w:hAnsi="GHEA Grapalat"/>
        </w:rPr>
        <w:t>;</w:t>
      </w:r>
      <w:r>
        <w:rPr>
          <w:rFonts w:ascii="GHEA Grapalat" w:hAnsi="GHEA Grapalat"/>
        </w:rPr>
        <w:t xml:space="preserve"> </w:t>
      </w:r>
    </w:p>
    <w:p w14:paraId="5ED58D15" w14:textId="77777777" w:rsidR="00D20650" w:rsidRDefault="00D20650" w:rsidP="00DB4988">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1923F96" w14:textId="77777777" w:rsidR="00D20650" w:rsidRDefault="00D20650" w:rsidP="00DB498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29E38FB" w14:textId="77777777" w:rsidR="00D20650" w:rsidRPr="002D0E98" w:rsidRDefault="00D20650" w:rsidP="00DB4988">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2AFCC6B5"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3E5FD935" w14:textId="77777777" w:rsidR="00D20650" w:rsidRPr="00AA7117" w:rsidRDefault="00D20650" w:rsidP="00DB4988">
      <w:pPr>
        <w:widowControl w:val="0"/>
        <w:tabs>
          <w:tab w:val="left" w:pos="1134"/>
        </w:tabs>
        <w:ind w:firstLine="284"/>
        <w:jc w:val="both"/>
        <w:rPr>
          <w:rFonts w:ascii="GHEA Grapalat" w:hAnsi="GHEA Grapalat"/>
        </w:rPr>
      </w:pPr>
      <w:r>
        <w:rPr>
          <w:rFonts w:ascii="GHEA Grapalat" w:hAnsi="GHEA Grapalat"/>
        </w:rPr>
        <w:t>3</w:t>
      </w:r>
      <w:r w:rsidRPr="009044F1">
        <w:rPr>
          <w:rFonts w:ascii="GHEA Grapalat" w:hAnsi="GHEA Grapalat"/>
        </w:rPr>
        <w:t>)</w:t>
      </w:r>
      <w:r>
        <w:rPr>
          <w:rFonts w:ascii="GHEA Grapalat" w:hAnsi="GHEA Grapalat"/>
          <w:lang w:val="hy-AM"/>
        </w:rPr>
        <w:t xml:space="preserve"> </w:t>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5"/>
        <w:t>8</w:t>
      </w:r>
    </w:p>
    <w:p w14:paraId="7E1C9CB8"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B53036" w14:textId="77777777" w:rsidR="00D20650" w:rsidRPr="00D3436F"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075AB7" w14:textId="77777777" w:rsidR="00D20650" w:rsidRDefault="00D20650" w:rsidP="00DB498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92FE2D1" w14:textId="77777777" w:rsidR="00D20650" w:rsidRDefault="00D20650" w:rsidP="00DB498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D1D3894" w14:textId="77777777" w:rsidR="00D20650"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253B01" w14:textId="77777777" w:rsidR="00D20650" w:rsidRDefault="00D20650" w:rsidP="00DB4988">
      <w:pPr>
        <w:rPr>
          <w:rFonts w:ascii="GHEA Grapalat" w:hAnsi="GHEA Grapalat"/>
          <w:b/>
        </w:rPr>
      </w:pPr>
    </w:p>
    <w:p w14:paraId="025594BF" w14:textId="77777777" w:rsidR="00D20650" w:rsidRPr="009044F1" w:rsidRDefault="00D20650" w:rsidP="00DB4988">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28380EC6"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 xml:space="preserve">включает также расходы по части транспортировки, страхования, пошлин, налогов, иных платежей и не может </w:t>
      </w:r>
      <w:r w:rsidRPr="009044F1">
        <w:rPr>
          <w:rFonts w:ascii="GHEA Grapalat" w:hAnsi="GHEA Grapalat"/>
        </w:rPr>
        <w:lastRenderedPageBreak/>
        <w:t>быть ниже их себестоимости. Расчет предлагаемой цены должен быть представлен в заявке, посредством системы.</w:t>
      </w:r>
    </w:p>
    <w:p w14:paraId="099B7BEE"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При этом:</w:t>
      </w:r>
      <w:r w:rsidRPr="009044F1">
        <w:rPr>
          <w:rFonts w:ascii="GHEA Grapalat" w:hAnsi="GHEA Grapalat"/>
          <w:sz w:val="24"/>
          <w:szCs w:val="24"/>
        </w:rPr>
        <w:t xml:space="preserve"> </w:t>
      </w:r>
    </w:p>
    <w:p w14:paraId="2CEE1435" w14:textId="77777777" w:rsidR="00D20650" w:rsidRDefault="00D20650" w:rsidP="00DB498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BB222E9" w14:textId="77777777" w:rsidR="00D20650" w:rsidRPr="009044F1" w:rsidRDefault="00D20650" w:rsidP="00DB4988">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5BF230FD"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ценового предложения заполнены только цифрами, а графа "общая цена" — и прописью, и цифрами или только прописью.</w:t>
      </w:r>
    </w:p>
    <w:p w14:paraId="754E4CC6"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7E4333A" w14:textId="77777777" w:rsidR="00D20650" w:rsidRPr="00697F1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88E161A" w14:textId="77777777" w:rsidR="00D20650" w:rsidRPr="00697F11"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697F11">
        <w:rPr>
          <w:rFonts w:ascii="GHEA Grapalat" w:hAnsi="GHEA Grapalat"/>
          <w:sz w:val="24"/>
          <w:szCs w:val="24"/>
        </w:rPr>
        <w:t>;</w:t>
      </w:r>
    </w:p>
    <w:p w14:paraId="2DF2E213"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 xml:space="preserve">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59D7CBB1"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2E7418">
        <w:rPr>
          <w:rFonts w:ascii="GHEA Grapalat" w:hAnsi="GHEA Grapalat"/>
          <w:sz w:val="24"/>
          <w:szCs w:val="24"/>
        </w:rPr>
        <w:t xml:space="preserve"> и</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46AE2881"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2254C996" w14:textId="77777777" w:rsidR="00D20650" w:rsidRPr="009044F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9C64879" w14:textId="77777777" w:rsidR="00D20650" w:rsidRDefault="00D20650" w:rsidP="00DB4988">
      <w:pPr>
        <w:widowControl w:val="0"/>
        <w:ind w:left="567" w:right="565"/>
        <w:jc w:val="center"/>
        <w:rPr>
          <w:rFonts w:ascii="GHEA Grapalat" w:hAnsi="GHEA Grapalat"/>
          <w:b/>
          <w:lang w:val="hy-AM"/>
        </w:rPr>
      </w:pPr>
    </w:p>
    <w:p w14:paraId="36D720A6" w14:textId="77777777" w:rsidR="00D20650" w:rsidRPr="009044F1" w:rsidRDefault="00D20650" w:rsidP="00DB4988">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760C6036" w14:textId="77777777" w:rsidR="00D20650" w:rsidRPr="00AA7117" w:rsidRDefault="00D20650" w:rsidP="00DB4988">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3D3E4A3"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2F72626" w14:textId="77777777" w:rsidR="00D20650" w:rsidRPr="009044F1" w:rsidRDefault="00D20650" w:rsidP="00DB4988">
      <w:pPr>
        <w:widowControl w:val="0"/>
        <w:ind w:firstLine="567"/>
        <w:jc w:val="center"/>
        <w:rPr>
          <w:rFonts w:ascii="GHEA Grapalat" w:hAnsi="GHEA Grapalat"/>
          <w:b/>
        </w:rPr>
      </w:pPr>
    </w:p>
    <w:p w14:paraId="5E7F269E" w14:textId="77777777" w:rsidR="00D20650" w:rsidRPr="00221C7B" w:rsidRDefault="00D20650" w:rsidP="00DB4988">
      <w:pPr>
        <w:widowControl w:val="0"/>
        <w:jc w:val="center"/>
        <w:rPr>
          <w:rFonts w:ascii="GHEA Grapalat" w:hAnsi="GHEA Grapalat"/>
          <w:b/>
        </w:rPr>
      </w:pPr>
      <w:r w:rsidRPr="009044F1">
        <w:rPr>
          <w:rFonts w:ascii="GHEA Grapalat" w:hAnsi="GHEA Grapalat"/>
          <w:b/>
        </w:rPr>
        <w:t xml:space="preserve">7. ОБЕСПЕЧЕНИЕ ЗАЯВКИ </w:t>
      </w:r>
    </w:p>
    <w:p w14:paraId="4EF958B0" w14:textId="77777777" w:rsidR="00D20650" w:rsidRPr="00681F45" w:rsidRDefault="00D20650" w:rsidP="00DB4988">
      <w:pPr>
        <w:widowControl w:val="0"/>
        <w:tabs>
          <w:tab w:val="left" w:pos="1134"/>
        </w:tabs>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4ECC27E3"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923020A" w14:textId="77777777" w:rsidR="00D20650" w:rsidRDefault="00D20650" w:rsidP="00DB4988">
      <w:pPr>
        <w:widowControl w:val="0"/>
        <w:ind w:firstLine="567"/>
        <w:jc w:val="both"/>
        <w:rPr>
          <w:ins w:id="9"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Pr="00EB3931">
        <w:rPr>
          <w:rFonts w:ascii="GHEA Grapalat" w:hAnsi="GHEA Grapalat"/>
        </w:rPr>
        <w:t>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10" w:author="Vardan" w:date="2022-10-29T22:03:00Z">
        <w:r>
          <w:rPr>
            <w:rFonts w:ascii="GHEA Grapalat" w:hAnsi="GHEA Grapalat"/>
          </w:rPr>
          <w:t>.</w:t>
        </w:r>
      </w:ins>
    </w:p>
    <w:p w14:paraId="1F11F38E" w14:textId="77777777" w:rsidR="00D20650" w:rsidRPr="009044F1" w:rsidRDefault="00D20650" w:rsidP="00DB4988">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6C5117">
        <w:rPr>
          <w:rFonts w:ascii="GHEA Grapalat" w:hAnsi="GHEA Grapalat"/>
          <w:vertAlign w:val="superscript"/>
        </w:rPr>
        <w:t>9.1</w:t>
      </w:r>
    </w:p>
    <w:p w14:paraId="0EB951BA" w14:textId="77777777" w:rsidR="00D20650" w:rsidRPr="00AF7C7D" w:rsidRDefault="00D20650" w:rsidP="00DB4988">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7680F674" w14:textId="77777777" w:rsidR="00D20650" w:rsidRPr="0088759A" w:rsidRDefault="00D20650" w:rsidP="00DB4988">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4C7BAE96" w14:textId="77777777" w:rsidR="00D20650" w:rsidRPr="0088759A" w:rsidRDefault="00D20650" w:rsidP="00DB4988">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3670FC7F"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27936463"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5C7EF20B"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9105735" w14:textId="1C1B3FF4" w:rsidR="00227BDF" w:rsidRDefault="00D20650" w:rsidP="00DB4988">
      <w:pPr>
        <w:widowControl w:val="0"/>
        <w:tabs>
          <w:tab w:val="left" w:pos="1134"/>
        </w:tabs>
        <w:ind w:firstLine="567"/>
        <w:jc w:val="both"/>
        <w:rPr>
          <w:rFonts w:ascii="GHEA Grapalat" w:hAnsi="GHEA Grapalat"/>
          <w:b/>
          <w:sz w:val="28"/>
          <w:lang w:val="hy-AM"/>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672814" w:rsidRPr="00672814">
        <w:rPr>
          <w:rFonts w:ascii="GHEA Grapalat" w:hAnsi="GHEA Grapalat"/>
          <w:b/>
          <w:bCs/>
        </w:rPr>
        <w:t>120</w:t>
      </w:r>
    </w:p>
    <w:p w14:paraId="0D188629" w14:textId="32EE7348" w:rsidR="00D20650" w:rsidRDefault="00D20650" w:rsidP="00DB4988">
      <w:pPr>
        <w:widowControl w:val="0"/>
        <w:tabs>
          <w:tab w:val="left" w:pos="1134"/>
        </w:tabs>
        <w:ind w:firstLine="567"/>
        <w:jc w:val="both"/>
        <w:rPr>
          <w:rFonts w:ascii="GHEA Grapalat" w:hAnsi="GHEA Grapalat"/>
        </w:rPr>
      </w:pPr>
      <w:r>
        <w:rPr>
          <w:rFonts w:ascii="Courier New" w:hAnsi="Courier New" w:cs="Courier New"/>
        </w:rPr>
        <w:t> </w:t>
      </w:r>
      <w:r w:rsidRPr="009044F1">
        <w:rPr>
          <w:rFonts w:ascii="GHEA Grapalat" w:hAnsi="GHEA Grapalat"/>
        </w:rPr>
        <w:t>(</w:t>
      </w:r>
      <w:r w:rsidR="002E1BED">
        <w:rPr>
          <w:rFonts w:ascii="GHEA Grapalat" w:hAnsi="GHEA Grapalat"/>
        </w:rPr>
        <w:t>сто двадцать</w:t>
      </w:r>
      <w:r w:rsidRPr="009044F1">
        <w:rPr>
          <w:rFonts w:ascii="GHEA Grapalat" w:hAnsi="GHEA Grapalat"/>
        </w:rPr>
        <w:t xml:space="preserve">) </w:t>
      </w:r>
      <w:r>
        <w:rPr>
          <w:rFonts w:ascii="GHEA Grapalat" w:hAnsi="GHEA Grapalat"/>
        </w:rPr>
        <w:t xml:space="preserve">рабочих </w:t>
      </w:r>
      <w:r w:rsidRPr="009044F1">
        <w:rPr>
          <w:rFonts w:ascii="GHEA Grapalat" w:hAnsi="GHEA Grapalat"/>
        </w:rPr>
        <w:t xml:space="preserve">дней со дня </w:t>
      </w:r>
      <w:r w:rsidRPr="009F6BFE">
        <w:rPr>
          <w:rFonts w:ascii="GHEA Grapalat" w:hAnsi="GHEA Grapalat"/>
        </w:rPr>
        <w:t xml:space="preserve">истечения крайнего срока </w:t>
      </w:r>
      <w:r w:rsidRPr="009044F1">
        <w:rPr>
          <w:rFonts w:ascii="GHEA Grapalat" w:hAnsi="GHEA Grapalat"/>
        </w:rPr>
        <w:t xml:space="preserve">подачи </w:t>
      </w:r>
      <w:r w:rsidRPr="008157B2">
        <w:rPr>
          <w:rFonts w:ascii="GHEA Grapalat" w:hAnsi="GHEA Grapalat"/>
        </w:rPr>
        <w:lastRenderedPageBreak/>
        <w:t>заяв</w:t>
      </w:r>
      <w:ins w:id="11" w:author="Inesa Kocharyan" w:date="2023-07-07T09:33:00Z">
        <w:r>
          <w:rPr>
            <w:rFonts w:ascii="GHEA Grapalat" w:hAnsi="GHEA Grapalat"/>
          </w:rPr>
          <w:t>о</w:t>
        </w:r>
      </w:ins>
      <w:r w:rsidRPr="008157B2">
        <w:rPr>
          <w:rFonts w:ascii="GHEA Grapalat" w:hAnsi="GHEA Grapalat"/>
        </w:rPr>
        <w:t>к</w:t>
      </w:r>
      <w:del w:id="12" w:author="Inesa Kocharyan" w:date="2023-07-07T09:33:00Z">
        <w:r w:rsidRPr="008157B2" w:rsidDel="00311819">
          <w:rPr>
            <w:rFonts w:ascii="GHEA Grapalat" w:hAnsi="GHEA Grapalat"/>
          </w:rPr>
          <w:delText>и</w:delText>
        </w:r>
      </w:del>
      <w:r w:rsidRPr="008157B2">
        <w:rPr>
          <w:rFonts w:ascii="GHEA Grapalat" w:hAnsi="GHEA Grapalat"/>
        </w:rPr>
        <w:t>.</w:t>
      </w:r>
      <w:r w:rsidRPr="008157B2">
        <w:rPr>
          <w:rFonts w:ascii="GHEA Grapalat" w:hAnsi="GHEA Grapalat"/>
          <w:vertAlign w:val="superscript"/>
        </w:rPr>
        <w:t>9.2</w:t>
      </w:r>
      <w:r w:rsidRPr="008157B2">
        <w:rPr>
          <w:rFonts w:ascii="GHEA Grapalat" w:hAnsi="GHEA Grapalat"/>
        </w:rPr>
        <w:t xml:space="preserve"> </w:t>
      </w:r>
    </w:p>
    <w:p w14:paraId="00DF9788" w14:textId="77777777" w:rsidR="00D20650" w:rsidRDefault="00D20650" w:rsidP="00DB4988">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1CC4FE92" w14:textId="77777777" w:rsidR="00D20650" w:rsidRPr="00996C18" w:rsidRDefault="00D20650" w:rsidP="00DB4988">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C66E96D" w14:textId="77777777" w:rsidR="00D20650" w:rsidRPr="00681F45" w:rsidRDefault="00D20650" w:rsidP="00DB4988">
      <w:pPr>
        <w:widowControl w:val="0"/>
        <w:tabs>
          <w:tab w:val="left" w:pos="1134"/>
        </w:tabs>
        <w:ind w:firstLine="567"/>
        <w:jc w:val="both"/>
        <w:rPr>
          <w:rFonts w:ascii="GHEA Grapalat" w:hAnsi="GHEA Grapalat" w:cs="Sylfaen"/>
        </w:rPr>
      </w:pPr>
    </w:p>
    <w:p w14:paraId="2315DD65" w14:textId="77777777" w:rsidR="00D20650" w:rsidRDefault="00D20650" w:rsidP="00DB4988">
      <w:pPr>
        <w:rPr>
          <w:rFonts w:ascii="GHEA Grapalat" w:hAnsi="GHEA Grapalat"/>
          <w:b/>
        </w:rPr>
      </w:pPr>
      <w:r>
        <w:rPr>
          <w:rFonts w:ascii="GHEA Grapalat" w:hAnsi="GHEA Grapalat"/>
          <w:b/>
        </w:rPr>
        <w:br w:type="page"/>
      </w:r>
    </w:p>
    <w:p w14:paraId="18DB1EF2" w14:textId="77777777" w:rsidR="00D20650" w:rsidRPr="009044F1" w:rsidRDefault="00D20650" w:rsidP="00DB4988">
      <w:pPr>
        <w:widowControl w:val="0"/>
        <w:jc w:val="center"/>
        <w:rPr>
          <w:rFonts w:ascii="GHEA Grapalat" w:hAnsi="GHEA Grapalat"/>
          <w:b/>
        </w:rPr>
      </w:pPr>
      <w:r>
        <w:rPr>
          <w:rFonts w:ascii="GHEA Grapalat" w:hAnsi="GHEA Grapalat"/>
          <w:b/>
        </w:rPr>
        <w:lastRenderedPageBreak/>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67C8A1BA" w14:textId="65C44CA2" w:rsidR="00BE4CF1" w:rsidRPr="009044F1" w:rsidRDefault="00D20650" w:rsidP="00BE4CF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00BE4CF1" w:rsidRPr="009044F1">
        <w:rPr>
          <w:rFonts w:ascii="GHEA Grapalat" w:hAnsi="GHEA Grapalat"/>
          <w:sz w:val="24"/>
          <w:szCs w:val="24"/>
        </w:rPr>
        <w:t xml:space="preserve">Вскрытие заявок произойдет посредством системы на </w:t>
      </w:r>
      <w:r w:rsidR="00F3405D">
        <w:rPr>
          <w:rFonts w:ascii="GHEA Grapalat" w:hAnsi="GHEA Grapalat"/>
          <w:color w:val="FF0000"/>
          <w:sz w:val="24"/>
          <w:szCs w:val="24"/>
        </w:rPr>
        <w:t>11:00</w:t>
      </w:r>
      <w:r w:rsidR="00BE4CF1" w:rsidRPr="002B0FCF">
        <w:rPr>
          <w:rFonts w:ascii="GHEA Grapalat" w:hAnsi="GHEA Grapalat"/>
          <w:color w:val="FF0000"/>
          <w:sz w:val="24"/>
          <w:szCs w:val="24"/>
        </w:rPr>
        <w:t xml:space="preserve"> часов </w:t>
      </w:r>
      <w:r w:rsidR="003F47DF" w:rsidRPr="003F47DF">
        <w:rPr>
          <w:rFonts w:ascii="GHEA Grapalat" w:hAnsi="GHEA Grapalat"/>
          <w:color w:val="FF0000"/>
          <w:sz w:val="24"/>
          <w:szCs w:val="24"/>
        </w:rPr>
        <w:t>1</w:t>
      </w:r>
      <w:r w:rsidR="003F47DF">
        <w:rPr>
          <w:rFonts w:ascii="GHEA Grapalat" w:hAnsi="GHEA Grapalat"/>
          <w:color w:val="FF0000"/>
          <w:sz w:val="24"/>
          <w:szCs w:val="24"/>
          <w:lang w:val="en-US"/>
        </w:rPr>
        <w:t>6</w:t>
      </w:r>
      <w:r w:rsidR="00672814" w:rsidRPr="00672814">
        <w:rPr>
          <w:rFonts w:ascii="GHEA Grapalat" w:hAnsi="GHEA Grapalat"/>
          <w:b/>
          <w:bCs/>
          <w:sz w:val="24"/>
          <w:szCs w:val="24"/>
          <w:lang w:val="hy-AM"/>
        </w:rPr>
        <w:t>.02.2026</w:t>
      </w:r>
      <w:r w:rsidR="00672814" w:rsidRPr="00672814">
        <w:rPr>
          <w:rFonts w:ascii="GHEA Grapalat" w:hAnsi="GHEA Grapalat"/>
          <w:b/>
          <w:bCs/>
          <w:sz w:val="24"/>
          <w:szCs w:val="24"/>
        </w:rPr>
        <w:t>г</w:t>
      </w:r>
      <w:r w:rsidR="00BE4CF1"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6D2486F6"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2D5A7ED5"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03C087C6"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C257AF8" w14:textId="77777777" w:rsidR="00D20650" w:rsidRPr="002A665D" w:rsidRDefault="00D20650" w:rsidP="00DB4988">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14EB2CE0"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D254A5E"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3AA2CC72"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289F228" w14:textId="2C33EFB8" w:rsidR="00D20650" w:rsidRPr="00A01157"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00BE4CF1" w:rsidRPr="00172C9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00BE4CF1" w:rsidRPr="00172C97">
        <w:rPr>
          <w:rFonts w:ascii="GHEA Grapalat" w:hAnsi="GHEA Grapalat"/>
          <w:i w:val="0"/>
          <w:sz w:val="24"/>
          <w:szCs w:val="24"/>
        </w:rPr>
        <w:lastRenderedPageBreak/>
        <w:t>сопоставляются с драмом Республики Армения по курсу установленным Центральным банком р. Армения на день открытия заявок</w:t>
      </w:r>
      <w:r w:rsidR="00BE4CF1" w:rsidRPr="00172C97">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6"/>
        <w:t>10</w:t>
      </w:r>
      <w:r>
        <w:rPr>
          <w:rFonts w:ascii="GHEA Grapalat" w:hAnsi="GHEA Grapalat"/>
          <w:i w:val="0"/>
          <w:sz w:val="24"/>
          <w:szCs w:val="24"/>
        </w:rPr>
        <w:t>.</w:t>
      </w:r>
    </w:p>
    <w:p w14:paraId="511B999C" w14:textId="77777777" w:rsidR="00D20650" w:rsidRPr="00186559"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2AE0CE8A" w14:textId="77777777" w:rsidR="00D20650" w:rsidRPr="00EC329B"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13"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0D6047F2"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1B4D127" w14:textId="77777777" w:rsidR="00D20650" w:rsidRPr="00A50C53"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0C88E86"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9107DDA" w14:textId="77777777" w:rsidR="00D20650" w:rsidRPr="000429C3"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48B8DF7F"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762FA07"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2B1ED827" w14:textId="77777777" w:rsidR="00D20650" w:rsidRPr="00F00653" w:rsidRDefault="00D20650" w:rsidP="00F0065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w:t>
      </w:r>
      <w:r w:rsidRPr="009044F1">
        <w:rPr>
          <w:rFonts w:ascii="GHEA Grapalat" w:hAnsi="GHEA Grapalat"/>
        </w:rPr>
        <w:lastRenderedPageBreak/>
        <w:t xml:space="preserve">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 xml:space="preserve">препятствуя нормальному </w:t>
      </w:r>
      <w:r w:rsidRPr="00F00653">
        <w:rPr>
          <w:rFonts w:ascii="GHEA Grapalat" w:hAnsi="GHEA Grapalat" w:cs="Sylfaen"/>
          <w:sz w:val="24"/>
          <w:szCs w:val="24"/>
        </w:rPr>
        <w:t>функционированию комиссии.</w:t>
      </w:r>
    </w:p>
    <w:p w14:paraId="72D071E9" w14:textId="77777777" w:rsidR="00F00653" w:rsidRPr="00F00653" w:rsidRDefault="00D20650" w:rsidP="00F00653">
      <w:pPr>
        <w:pStyle w:val="norm"/>
        <w:widowControl w:val="0"/>
        <w:tabs>
          <w:tab w:val="left" w:pos="1134"/>
        </w:tabs>
        <w:spacing w:line="240" w:lineRule="auto"/>
        <w:ind w:firstLine="567"/>
        <w:rPr>
          <w:rFonts w:ascii="GHEA Grapalat" w:hAnsi="GHEA Grapalat" w:cs="Sylfaen"/>
          <w:sz w:val="24"/>
          <w:szCs w:val="24"/>
        </w:rPr>
      </w:pPr>
      <w:r w:rsidRPr="00F00653">
        <w:rPr>
          <w:rFonts w:ascii="GHEA Grapalat" w:hAnsi="GHEA Grapalat" w:cs="Sylfaen"/>
          <w:sz w:val="24"/>
          <w:szCs w:val="24"/>
        </w:rPr>
        <w:t>8.9.</w:t>
      </w:r>
      <w:r w:rsidRPr="00F00653">
        <w:rPr>
          <w:rFonts w:ascii="GHEA Grapalat" w:hAnsi="GHEA Grapalat" w:cs="Sylfaen"/>
          <w:sz w:val="24"/>
          <w:szCs w:val="24"/>
        </w:rPr>
        <w:tab/>
      </w:r>
      <w:r w:rsidR="00F00653" w:rsidRPr="00F00653">
        <w:rPr>
          <w:rFonts w:ascii="GHEA Grapalat" w:hAnsi="GHEA Grapalat" w:cs="Sylfaen"/>
          <w:sz w:val="24"/>
          <w:szCs w:val="24"/>
        </w:rPr>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41AEF659" w14:textId="77777777" w:rsidR="00F00653" w:rsidRPr="00F00653" w:rsidRDefault="00F00653" w:rsidP="00F00653">
      <w:pPr>
        <w:pStyle w:val="norm"/>
        <w:widowControl w:val="0"/>
        <w:tabs>
          <w:tab w:val="left" w:pos="1134"/>
        </w:tabs>
        <w:spacing w:line="240" w:lineRule="auto"/>
        <w:ind w:firstLine="567"/>
        <w:rPr>
          <w:rFonts w:ascii="GHEA Grapalat" w:hAnsi="GHEA Grapalat" w:cs="Sylfaen"/>
          <w:sz w:val="24"/>
          <w:szCs w:val="24"/>
        </w:rPr>
      </w:pPr>
      <w:r w:rsidRPr="00F00653">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2D942A" w14:textId="77777777" w:rsidR="00F00653" w:rsidRPr="00F00653" w:rsidRDefault="00F00653" w:rsidP="00F00653">
      <w:pPr>
        <w:pStyle w:val="norm"/>
        <w:widowControl w:val="0"/>
        <w:tabs>
          <w:tab w:val="left" w:pos="1134"/>
        </w:tabs>
        <w:spacing w:line="240" w:lineRule="auto"/>
        <w:ind w:firstLine="567"/>
        <w:rPr>
          <w:rFonts w:ascii="GHEA Grapalat" w:hAnsi="GHEA Grapalat" w:cs="Sylfaen"/>
          <w:sz w:val="24"/>
          <w:szCs w:val="24"/>
        </w:rPr>
      </w:pPr>
      <w:r w:rsidRPr="00F00653">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ED3ED54" w14:textId="63C0B444" w:rsidR="00D20650" w:rsidRPr="00AA7117" w:rsidRDefault="00D20650" w:rsidP="00DB4988">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2344A561" w14:textId="77777777" w:rsidR="00D20650"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B894971"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CD3274C"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4B97981A"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1B30347"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 xml:space="preserve">и сводный лист рассмотрения обоснований, указанных в пункте 3.5 части 1 </w:t>
      </w:r>
      <w:r w:rsidRPr="001E4A24">
        <w:rPr>
          <w:rFonts w:ascii="GHEA Grapalat" w:hAnsi="GHEA Grapalat"/>
          <w:sz w:val="24"/>
          <w:szCs w:val="24"/>
        </w:rPr>
        <w:lastRenderedPageBreak/>
        <w:t>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1B916880"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658EC1F" w14:textId="77777777" w:rsidR="00BF1096" w:rsidRPr="00681C1F" w:rsidRDefault="00BF1096" w:rsidP="00BF1096">
      <w:pPr>
        <w:widowControl w:val="0"/>
        <w:tabs>
          <w:tab w:val="left" w:pos="1276"/>
        </w:tabs>
        <w:jc w:val="both"/>
        <w:rPr>
          <w:rFonts w:ascii="GHEA Grapalat" w:hAnsi="GHEA Grapalat"/>
          <w:color w:val="000000" w:themeColor="text1"/>
        </w:rPr>
      </w:pPr>
      <w:r w:rsidRPr="00BF1096">
        <w:rPr>
          <w:rFonts w:ascii="GHEA Grapalat" w:hAnsi="GHEA Grapalat"/>
        </w:rPr>
        <w:t xml:space="preserve"> </w:t>
      </w: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2C673F00" w14:textId="77777777" w:rsidR="00BF1096" w:rsidRPr="0054203B" w:rsidRDefault="00BF1096" w:rsidP="00BF1096">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0FE89F65" w14:textId="77777777" w:rsidR="00BF1096" w:rsidRPr="00A928B7" w:rsidRDefault="00BF1096" w:rsidP="00BF1096">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Pr>
          <w:rFonts w:ascii="GHEA Grapalat" w:hAnsi="GHEA Grapalat"/>
        </w:rPr>
        <w:t xml:space="preserve"> или </w:t>
      </w:r>
      <w:r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0A2C509F" w14:textId="723E2D33" w:rsidR="00D20650" w:rsidRPr="00A928B7" w:rsidRDefault="00D20650" w:rsidP="00BF1096">
      <w:pPr>
        <w:widowControl w:val="0"/>
        <w:tabs>
          <w:tab w:val="left" w:pos="1276"/>
        </w:tabs>
        <w:jc w:val="both"/>
        <w:rPr>
          <w:ins w:id="14"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w:t>
      </w:r>
      <w:r>
        <w:rPr>
          <w:rFonts w:ascii="GHEA Grapalat" w:hAnsi="GHEA Grapalat"/>
        </w:rPr>
        <w:t xml:space="preserve"> или</w:t>
      </w:r>
      <w:r w:rsidRPr="00A928B7">
        <w:rPr>
          <w:rFonts w:ascii="GHEA Grapalat" w:hAnsi="GHEA Grapalat"/>
        </w:rPr>
        <w:t xml:space="preserve"> договора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1D9716" w14:textId="77777777" w:rsidR="00D20650" w:rsidRPr="007663F8" w:rsidRDefault="00D20650" w:rsidP="00DB498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lastRenderedPageBreak/>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Pr="002B4149">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73A1117" w14:textId="77777777" w:rsidR="00D20650" w:rsidRPr="009044F1" w:rsidRDefault="00D20650" w:rsidP="00DB4988">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AE80FD" w14:textId="77777777" w:rsidR="00D20650" w:rsidRDefault="00D20650" w:rsidP="00DB4988">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6973763" w14:textId="77777777" w:rsidR="00D20650" w:rsidRPr="001439BD" w:rsidRDefault="00D20650" w:rsidP="00DB4988">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234A3C4"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87B3EAA" w14:textId="77777777" w:rsidR="00D20650" w:rsidRPr="009044F1" w:rsidRDefault="00D20650" w:rsidP="00DB4988">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1FDCE5" w14:textId="77777777" w:rsidR="00D20650" w:rsidRPr="00D3436F"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06A2591" w14:textId="77777777" w:rsidR="00D20650" w:rsidRPr="008A3C60" w:rsidRDefault="00D20650" w:rsidP="00DB4988">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2478A8D1" w14:textId="77777777" w:rsidR="00D20650" w:rsidRPr="009044F1" w:rsidRDefault="00D20650" w:rsidP="00DB4988">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43F11FFC"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464DA05" w14:textId="77777777" w:rsidR="00D20650" w:rsidRPr="005114D0"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C0CB2A0" w14:textId="77777777" w:rsidR="00D20650" w:rsidRPr="00374F4A" w:rsidRDefault="00D20650" w:rsidP="00DB4988">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2DA8E7" w14:textId="77777777" w:rsidR="00D20650" w:rsidRPr="009044F1"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08B5544D" w14:textId="77777777" w:rsidR="00D20650" w:rsidRPr="009044F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F6FD229" w14:textId="77777777" w:rsidR="00D20650" w:rsidRPr="009044F1" w:rsidRDefault="00D20650" w:rsidP="00DB4988">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FDE2D9B" w14:textId="77777777" w:rsidR="00D20650" w:rsidRPr="000811C1"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398894C9"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7C0B810" w14:textId="0AC57576" w:rsidR="00D20650" w:rsidRDefault="00D20650" w:rsidP="00DB4988">
      <w:pPr>
        <w:pStyle w:val="BodyTextIndent2"/>
        <w:widowControl w:val="0"/>
        <w:spacing w:line="240" w:lineRule="auto"/>
        <w:ind w:firstLine="567"/>
        <w:rPr>
          <w:ins w:id="15"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B21F21">
        <w:rPr>
          <w:rFonts w:ascii="GHEA Grapalat" w:hAnsi="GHEA Grapalat"/>
          <w:b/>
          <w:bCs/>
          <w:sz w:val="24"/>
          <w:szCs w:val="24"/>
        </w:rPr>
        <w:t>"</w:t>
      </w:r>
      <w:r w:rsidR="00B21F21" w:rsidRPr="00B21F21">
        <w:rPr>
          <w:rFonts w:ascii="GHEA Grapalat" w:hAnsi="GHEA Grapalat"/>
          <w:b/>
          <w:bCs/>
          <w:sz w:val="24"/>
          <w:szCs w:val="24"/>
        </w:rPr>
        <w:t>10</w:t>
      </w:r>
      <w:r w:rsidRPr="00B21F21">
        <w:rPr>
          <w:rFonts w:ascii="GHEA Grapalat" w:hAnsi="GHEA Grapalat"/>
          <w:b/>
          <w:bCs/>
          <w:sz w:val="24"/>
          <w:szCs w:val="24"/>
        </w:rPr>
        <w:t>"</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47621DDF" w14:textId="77777777" w:rsidR="00D20650" w:rsidRPr="00A53A6A" w:rsidRDefault="00D20650" w:rsidP="002B2DFE">
      <w:pPr>
        <w:pStyle w:val="BodyTextIndent2"/>
        <w:widowControl w:val="0"/>
        <w:numPr>
          <w:ilvl w:val="0"/>
          <w:numId w:val="7"/>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A20C89C" w14:textId="77777777" w:rsidR="00D20650" w:rsidRDefault="00D20650" w:rsidP="002B2DFE">
      <w:pPr>
        <w:pStyle w:val="norm"/>
        <w:widowControl w:val="0"/>
        <w:numPr>
          <w:ilvl w:val="0"/>
          <w:numId w:val="7"/>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6BCBEEB" w14:textId="77777777" w:rsidR="00D20650" w:rsidRDefault="00D20650" w:rsidP="00DB4988">
      <w:pPr>
        <w:pStyle w:val="norm"/>
        <w:widowControl w:val="0"/>
        <w:tabs>
          <w:tab w:val="left" w:pos="1276"/>
        </w:tabs>
        <w:spacing w:line="240" w:lineRule="auto"/>
        <w:ind w:left="142" w:firstLine="0"/>
        <w:rPr>
          <w:rFonts w:ascii="GHEA Grapalat" w:hAnsi="GHEA Grapalat"/>
          <w:sz w:val="24"/>
          <w:szCs w:val="24"/>
        </w:rPr>
      </w:pPr>
    </w:p>
    <w:p w14:paraId="41F52AB1" w14:textId="77777777" w:rsidR="00D20650" w:rsidRPr="00747338" w:rsidRDefault="00D20650" w:rsidP="00DB4988">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573A2BC" w14:textId="77777777" w:rsidR="00D20650" w:rsidRDefault="00D20650" w:rsidP="00DB4988">
      <w:pPr>
        <w:widowControl w:val="0"/>
        <w:jc w:val="center"/>
        <w:rPr>
          <w:rFonts w:ascii="GHEA Grapalat" w:hAnsi="GHEA Grapalat"/>
          <w:b/>
        </w:rPr>
      </w:pPr>
    </w:p>
    <w:p w14:paraId="70370FB6" w14:textId="77777777" w:rsidR="00D20650" w:rsidRDefault="00D20650" w:rsidP="00DB4988">
      <w:pPr>
        <w:widowControl w:val="0"/>
        <w:jc w:val="center"/>
        <w:rPr>
          <w:rFonts w:ascii="GHEA Grapalat" w:hAnsi="GHEA Grapalat"/>
          <w:b/>
        </w:rPr>
      </w:pPr>
      <w:r w:rsidRPr="009044F1">
        <w:rPr>
          <w:rFonts w:ascii="GHEA Grapalat" w:hAnsi="GHEA Grapalat"/>
          <w:b/>
        </w:rPr>
        <w:t xml:space="preserve">9. ЗАКЛЮЧЕНИЕ ДОГОВОРА </w:t>
      </w:r>
    </w:p>
    <w:p w14:paraId="0B62BE6B"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62FC7BD"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w:t>
      </w:r>
      <w:r w:rsidRPr="009044F1">
        <w:rPr>
          <w:rFonts w:ascii="GHEA Grapalat" w:hAnsi="GHEA Grapalat"/>
        </w:rPr>
        <w:lastRenderedPageBreak/>
        <w:t>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520E98B1"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504A1E2"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6DC31DEF"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е </w:t>
      </w:r>
      <w:r w:rsidRPr="00DF59E9">
        <w:rPr>
          <w:rFonts w:ascii="GHEA Grapalat" w:hAnsi="GHEA Grapalat"/>
        </w:rPr>
        <w:t>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71605AEC"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88D0EBE"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767B3E00"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710681EE"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1B37216" w14:textId="77777777" w:rsidR="00D20650" w:rsidRDefault="00D20650" w:rsidP="00DB4988">
      <w:pPr>
        <w:widowControl w:val="0"/>
        <w:jc w:val="center"/>
        <w:rPr>
          <w:rFonts w:ascii="GHEA Grapalat" w:hAnsi="GHEA Grapalat"/>
          <w:b/>
        </w:rPr>
      </w:pPr>
    </w:p>
    <w:p w14:paraId="7C2C7BBF" w14:textId="77777777" w:rsidR="00D20650" w:rsidRPr="009044F1" w:rsidRDefault="00D20650" w:rsidP="00DB4988">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 xml:space="preserve">Я </w:t>
      </w:r>
      <w:r w:rsidRPr="009044F1">
        <w:rPr>
          <w:rFonts w:ascii="GHEA Grapalat" w:hAnsi="GHEA Grapalat"/>
          <w:b/>
        </w:rPr>
        <w:t xml:space="preserve">ДОГОВОРА </w:t>
      </w:r>
    </w:p>
    <w:p w14:paraId="519452B6" w14:textId="77777777" w:rsidR="00D20650" w:rsidRDefault="00D20650" w:rsidP="00DB4988">
      <w:pPr>
        <w:widowControl w:val="0"/>
        <w:tabs>
          <w:tab w:val="left" w:pos="993"/>
        </w:tabs>
        <w:ind w:firstLine="284"/>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rPr>
        <w:t>.</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sidRPr="00077E7F">
        <w:rPr>
          <w:rFonts w:ascii="GHEA Grapalat" w:hAnsi="GHEA Grapalat"/>
          <w:color w:val="000000" w:themeColor="text1"/>
          <w:sz w:val="28"/>
          <w:szCs w:val="28"/>
          <w:vertAlign w:val="superscript"/>
        </w:rPr>
        <w:t>11</w:t>
      </w:r>
      <w:r>
        <w:rPr>
          <w:rFonts w:ascii="GHEA Grapalat" w:hAnsi="GHEA Grapalat"/>
          <w:color w:val="000000" w:themeColor="text1"/>
          <w:sz w:val="28"/>
          <w:szCs w:val="28"/>
          <w:vertAlign w:val="superscript"/>
        </w:rPr>
        <w:t>.</w:t>
      </w:r>
      <w:r w:rsidRPr="00077E7F">
        <w:rPr>
          <w:rFonts w:ascii="GHEA Grapalat" w:hAnsi="GHEA Grapalat"/>
          <w:color w:val="000000" w:themeColor="text1"/>
          <w:sz w:val="28"/>
          <w:szCs w:val="28"/>
          <w:vertAlign w:val="superscript"/>
        </w:rPr>
        <w:t>1</w:t>
      </w:r>
    </w:p>
    <w:p w14:paraId="4235E190" w14:textId="2E33EC40" w:rsidR="00D20650" w:rsidRDefault="00D20650" w:rsidP="00DB4988">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w:t>
      </w:r>
      <w:r w:rsidR="006A5E03">
        <w:rPr>
          <w:rFonts w:ascii="GHEA Grapalat" w:hAnsi="GHEA Grapalat"/>
        </w:rPr>
        <w:t>10</w:t>
      </w:r>
      <w:r w:rsidRPr="00692995">
        <w:rPr>
          <w:rStyle w:val="FootnoteReference"/>
          <w:rFonts w:ascii="GHEA Grapalat" w:hAnsi="GHEA Grapalat"/>
        </w:rPr>
        <w:footnoteReference w:customMarkFollows="1" w:id="7"/>
        <w:t>12</w:t>
      </w:r>
      <w:r w:rsidRPr="00692995">
        <w:rPr>
          <w:rFonts w:ascii="GHEA Grapalat" w:hAnsi="GHEA Grapalat"/>
        </w:rPr>
        <w:t xml:space="preserve"> </w:t>
      </w:r>
      <w:r w:rsidRPr="009044F1">
        <w:rPr>
          <w:rFonts w:ascii="GHEA Grapalat" w:hAnsi="GHEA Grapalat"/>
        </w:rPr>
        <w:t xml:space="preserve">процентов от цены </w:t>
      </w:r>
      <w:r>
        <w:rPr>
          <w:rFonts w:ascii="GHEA Grapalat" w:hAnsi="GHEA Grapalat"/>
        </w:rPr>
        <w:lastRenderedPageBreak/>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8"/>
        <w:t>13</w:t>
      </w:r>
      <w:r>
        <w:rPr>
          <w:rFonts w:ascii="GHEA Grapalat" w:hAnsi="GHEA Grapalat"/>
        </w:rPr>
        <w:t>.</w:t>
      </w:r>
    </w:p>
    <w:p w14:paraId="281B3C29" w14:textId="77777777" w:rsidR="00D20650" w:rsidRPr="00375987" w:rsidRDefault="00D20650" w:rsidP="00DB4988">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37DFCB7C" w14:textId="77777777" w:rsidR="00D20650" w:rsidRDefault="00D20650" w:rsidP="00DB4988">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F8E1EAE" w14:textId="77777777" w:rsidR="00D20650" w:rsidRPr="00FF1970" w:rsidRDefault="00D20650" w:rsidP="00DB4988">
      <w:pPr>
        <w:widowControl w:val="0"/>
        <w:tabs>
          <w:tab w:val="left" w:pos="1276"/>
        </w:tabs>
        <w:ind w:firstLine="567"/>
        <w:jc w:val="both"/>
        <w:rPr>
          <w:rFonts w:ascii="GHEA Grapalat" w:hAnsi="GHEA Grapalat"/>
          <w:lang w:val="hy-AM"/>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 xml:space="preserve">е </w:t>
      </w:r>
      <w:r w:rsidRPr="009044F1">
        <w:rPr>
          <w:rFonts w:ascii="GHEA Grapalat" w:hAnsi="GHEA Grapalat"/>
        </w:rPr>
        <w:t>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r>
        <w:rPr>
          <w:rFonts w:ascii="GHEA Grapalat" w:hAnsi="GHEA Grapalat"/>
          <w:lang w:val="hy-AM"/>
        </w:rPr>
        <w:t>:</w:t>
      </w:r>
    </w:p>
    <w:p w14:paraId="2A3BA964" w14:textId="77777777" w:rsidR="00D20650" w:rsidRPr="00D32092" w:rsidRDefault="00D20650" w:rsidP="00DB4988">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е</w:t>
      </w:r>
      <w:r w:rsidRPr="000811C1">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6062DFDF" w14:textId="77777777" w:rsidR="00D20650" w:rsidRPr="009044F1" w:rsidRDefault="00D20650" w:rsidP="00DB4988">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 xml:space="preserve">заключенный договор расторгается по части какого-либо лота вследствие его </w:t>
      </w:r>
      <w:r w:rsidRPr="009044F1">
        <w:rPr>
          <w:rFonts w:ascii="GHEA Grapalat" w:hAnsi="GHEA Grapalat"/>
        </w:rPr>
        <w:lastRenderedPageBreak/>
        <w:t>неисполнения или ненадлежащего исполнения, то обеспечени</w:t>
      </w:r>
      <w:r>
        <w:rPr>
          <w:rFonts w:ascii="GHEA Grapalat" w:hAnsi="GHEA Grapalat"/>
        </w:rPr>
        <w:t xml:space="preserve">е </w:t>
      </w:r>
      <w:r w:rsidRPr="009044F1">
        <w:rPr>
          <w:rFonts w:ascii="GHEA Grapalat" w:hAnsi="GHEA Grapalat"/>
        </w:rPr>
        <w:t>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4C33521E" w14:textId="77777777" w:rsidR="00D20650" w:rsidRDefault="00D20650" w:rsidP="00DB4988">
      <w:pPr>
        <w:widowControl w:val="0"/>
        <w:tabs>
          <w:tab w:val="left" w:pos="1134"/>
        </w:tabs>
        <w:ind w:firstLine="567"/>
        <w:jc w:val="both"/>
        <w:rPr>
          <w:ins w:id="17" w:author="Inesa Kocharyan" w:date="2023-07-07T09:42:00Z"/>
          <w:rFonts w:ascii="GHEA Grapalat" w:hAnsi="GHEA Grapalat"/>
        </w:rPr>
      </w:pPr>
      <w:r>
        <w:rPr>
          <w:rFonts w:ascii="GHEA Grapalat" w:hAnsi="GHEA Grapalat"/>
          <w:b/>
        </w:rPr>
        <w:t xml:space="preserve"> </w:t>
      </w:r>
      <w:r w:rsidRPr="00EA64AF">
        <w:rPr>
          <w:rFonts w:ascii="GHEA Grapalat" w:hAnsi="GHEA Grapalat"/>
        </w:rPr>
        <w:t xml:space="preserve">10.7 Руководитель заказчика </w:t>
      </w:r>
      <w:r>
        <w:rPr>
          <w:rFonts w:ascii="GHEA Grapalat" w:hAnsi="GHEA Grapalat"/>
        </w:rPr>
        <w:t xml:space="preserve">в письменной форме </w:t>
      </w:r>
      <w:r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Pr>
          <w:rFonts w:ascii="GHEA Grapalat" w:hAnsi="GHEA Grapalat"/>
        </w:rPr>
        <w:t xml:space="preserve">или Министерством Финансов РА </w:t>
      </w:r>
      <w:r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7E21626"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днем возникновения основания возврата обеспечения</w:t>
      </w:r>
      <w:r w:rsidRPr="00F65EB5" w:rsidDel="00960F8B">
        <w:rPr>
          <w:rFonts w:ascii="GHEA Grapalat" w:hAnsi="GHEA Grapalat"/>
        </w:rPr>
        <w:t xml:space="preserve"> </w:t>
      </w:r>
      <w:r w:rsidRPr="00F65EB5">
        <w:rPr>
          <w:rFonts w:ascii="GHEA Grapalat" w:hAnsi="GHEA Grapalat"/>
        </w:rPr>
        <w:t>уведомляет:</w:t>
      </w:r>
    </w:p>
    <w:p w14:paraId="6778940F"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 представлен</w:t>
      </w:r>
      <w:r w:rsidRPr="00F65EB5">
        <w:rPr>
          <w:rFonts w:ascii="GHEA Grapalat" w:hAnsi="GHEA Grapalat"/>
        </w:rPr>
        <w:t xml:space="preserve">ного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17D4DEA4"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5C6DEF3A" w14:textId="77777777" w:rsidR="00D20650" w:rsidRPr="0088759A"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007F6003" w14:textId="77777777" w:rsidR="00D20650" w:rsidRDefault="00D20650" w:rsidP="00DB4988">
      <w:pPr>
        <w:widowControl w:val="0"/>
        <w:tabs>
          <w:tab w:val="left" w:pos="1134"/>
        </w:tabs>
        <w:ind w:firstLine="567"/>
        <w:jc w:val="both"/>
        <w:rPr>
          <w:rFonts w:ascii="GHEA Grapalat" w:hAnsi="GHEA Grapalat"/>
        </w:rPr>
      </w:pPr>
    </w:p>
    <w:p w14:paraId="319301B2" w14:textId="77777777" w:rsidR="00D20650" w:rsidRDefault="00D20650" w:rsidP="00DB4988">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6FB4E2C1" w14:textId="77777777" w:rsidR="00D20650" w:rsidRPr="009044F1" w:rsidRDefault="00D20650" w:rsidP="00DB4988">
      <w:pPr>
        <w:rPr>
          <w:rFonts w:ascii="GHEA Grapalat" w:hAnsi="GHEA Grapalat" w:cs="Arial"/>
          <w:b/>
        </w:rPr>
      </w:pPr>
    </w:p>
    <w:p w14:paraId="096BEA55"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C098371"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404413E"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9"/>
        <w:t>14</w:t>
      </w:r>
      <w:r w:rsidRPr="009044F1">
        <w:rPr>
          <w:rFonts w:ascii="GHEA Grapalat" w:hAnsi="GHEA Grapalat"/>
        </w:rPr>
        <w:t>.</w:t>
      </w:r>
    </w:p>
    <w:p w14:paraId="1247D466"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68ABFD9B" w14:textId="77777777" w:rsidR="00D20650" w:rsidRPr="00D3436F"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292D1820" w14:textId="77777777" w:rsidR="00D20650" w:rsidRPr="00F62714" w:rsidRDefault="00D20650" w:rsidP="00DB4988">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2033DEB"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16B465A" w14:textId="77777777" w:rsidR="00D20650" w:rsidRDefault="00D20650" w:rsidP="00DB4988">
      <w:pPr>
        <w:rPr>
          <w:rFonts w:ascii="GHEA Grapalat" w:hAnsi="GHEA Grapalat"/>
          <w:b/>
        </w:rPr>
      </w:pPr>
    </w:p>
    <w:p w14:paraId="5B76A656" w14:textId="77777777" w:rsidR="00D20650" w:rsidRPr="009044F1" w:rsidRDefault="00D20650" w:rsidP="00DB4988">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 xml:space="preserve">ДЕЙСТВИЙ И (ИЛИ) ПРИНЯТЫХ РЕШЕНИЙ, </w:t>
      </w:r>
      <w:r w:rsidRPr="009044F1">
        <w:rPr>
          <w:rFonts w:ascii="GHEA Grapalat" w:hAnsi="GHEA Grapalat"/>
          <w:b/>
        </w:rPr>
        <w:lastRenderedPageBreak/>
        <w:t>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71D8218F" w14:textId="77777777" w:rsidR="00D20650" w:rsidRPr="00216702" w:rsidRDefault="00D20650" w:rsidP="00DB498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B8C4F82" w14:textId="77777777" w:rsidR="00D20650" w:rsidRDefault="00D20650" w:rsidP="00DB498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D2D8B7" w14:textId="77777777" w:rsidR="00D20650" w:rsidRDefault="00D20650" w:rsidP="00DB498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3D09795" w14:textId="77777777" w:rsidR="00D20650" w:rsidRDefault="00D20650" w:rsidP="00DB498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04540454" w14:textId="77777777" w:rsidR="00D20650" w:rsidRPr="00996C18" w:rsidRDefault="00D20650" w:rsidP="00DB4988">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636ABC9"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A690A60"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ABFBBDF"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897404A" w14:textId="77777777" w:rsidR="00D20650" w:rsidRPr="00570BBD" w:rsidRDefault="00D20650" w:rsidP="00DB498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D8A2E67" w14:textId="77777777" w:rsidR="00D20650" w:rsidRPr="00570BBD" w:rsidRDefault="00D20650" w:rsidP="00DB498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922DEE3" w14:textId="77777777" w:rsidR="00D20650" w:rsidRDefault="00D20650" w:rsidP="00DB498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9CD9085" w14:textId="77777777" w:rsidR="00D20650" w:rsidRPr="00570BBD" w:rsidRDefault="00D20650" w:rsidP="00DB498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E2E00ED" w14:textId="77777777" w:rsidR="00D20650" w:rsidRPr="00570BBD" w:rsidRDefault="00D20650" w:rsidP="00DB498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5E6704B" w14:textId="77777777" w:rsidR="00D20650" w:rsidRPr="00570BBD" w:rsidRDefault="00D20650" w:rsidP="00DB498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46ED22E" w14:textId="77777777" w:rsidR="00D20650" w:rsidRDefault="00D20650" w:rsidP="00DB498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A81D587" w14:textId="77777777" w:rsidR="00D20650" w:rsidRPr="00570BBD" w:rsidRDefault="00D20650" w:rsidP="00DB498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1E952F7" w14:textId="77777777" w:rsidR="00D20650" w:rsidRPr="00570BBD" w:rsidRDefault="00D20650" w:rsidP="00DB498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F20AD09" w14:textId="77777777" w:rsidR="00D20650" w:rsidRPr="00570BBD" w:rsidRDefault="00D20650" w:rsidP="00DB498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39B3446" w14:textId="77777777" w:rsidR="00D20650" w:rsidRPr="00570BBD" w:rsidRDefault="00D20650" w:rsidP="00DB498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4311A9A" w14:textId="77777777" w:rsidR="00D20650" w:rsidRPr="00570BBD" w:rsidRDefault="00D20650" w:rsidP="00DB498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AD65020" w14:textId="77777777" w:rsidR="00D20650" w:rsidRPr="00570BBD" w:rsidRDefault="00D20650" w:rsidP="00DB498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ACCAEB8"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957B38B"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48FA826"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6328CAD" w14:textId="77777777" w:rsidR="00D20650" w:rsidRPr="00570BBD" w:rsidRDefault="00D20650" w:rsidP="00DB498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C4B9EA4" w14:textId="77777777" w:rsidR="00D20650" w:rsidRPr="009044F1" w:rsidRDefault="00D20650" w:rsidP="00DB4988">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w:t>
      </w:r>
      <w:r w:rsidRPr="00570BBD">
        <w:rPr>
          <w:rFonts w:ascii="GHEA Grapalat" w:hAnsi="GHEA Grapalat"/>
        </w:rPr>
        <w:lastRenderedPageBreak/>
        <w:t>установлены законом "О государственной пошлине".</w:t>
      </w:r>
    </w:p>
    <w:p w14:paraId="0C11D299" w14:textId="77777777" w:rsidR="00D20650" w:rsidRPr="009044F1" w:rsidRDefault="00D20650" w:rsidP="00DB4988">
      <w:pPr>
        <w:widowControl w:val="0"/>
        <w:jc w:val="both"/>
        <w:rPr>
          <w:rFonts w:ascii="GHEA Grapalat" w:hAnsi="GHEA Grapalat" w:cs="Sylfaen"/>
          <w:b/>
        </w:rPr>
      </w:pPr>
    </w:p>
    <w:p w14:paraId="22C8E2F8" w14:textId="77777777" w:rsidR="00D20650" w:rsidRDefault="00D20650" w:rsidP="00DB4988">
      <w:pPr>
        <w:rPr>
          <w:rFonts w:ascii="GHEA Grapalat" w:hAnsi="GHEA Grapalat"/>
          <w:b/>
        </w:rPr>
      </w:pPr>
    </w:p>
    <w:p w14:paraId="0FB7FE17" w14:textId="77777777" w:rsidR="00D20650" w:rsidRPr="00374F4A" w:rsidRDefault="00D20650" w:rsidP="00DB4988">
      <w:pPr>
        <w:widowControl w:val="0"/>
        <w:jc w:val="center"/>
        <w:rPr>
          <w:rFonts w:ascii="GHEA Grapalat" w:hAnsi="GHEA Grapalat"/>
          <w:b/>
        </w:rPr>
      </w:pPr>
      <w:r w:rsidRPr="009044F1">
        <w:rPr>
          <w:rFonts w:ascii="GHEA Grapalat" w:hAnsi="GHEA Grapalat"/>
          <w:b/>
        </w:rPr>
        <w:t>ЧАСТЬ II</w:t>
      </w:r>
    </w:p>
    <w:p w14:paraId="209B8276" w14:textId="77777777" w:rsidR="00D20650" w:rsidRPr="00374F4A" w:rsidRDefault="00D20650" w:rsidP="00DB4988">
      <w:pPr>
        <w:widowControl w:val="0"/>
        <w:jc w:val="center"/>
        <w:rPr>
          <w:rFonts w:ascii="GHEA Grapalat" w:hAnsi="GHEA Grapalat"/>
          <w:b/>
        </w:rPr>
      </w:pPr>
    </w:p>
    <w:p w14:paraId="08E8B4FF" w14:textId="77777777" w:rsidR="00D20650" w:rsidRPr="009044F1" w:rsidRDefault="00D20650" w:rsidP="00DB4988">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14:paraId="62746317" w14:textId="77777777" w:rsidR="00D20650" w:rsidRPr="009044F1" w:rsidRDefault="00D20650" w:rsidP="00DB4988">
      <w:pPr>
        <w:widowControl w:val="0"/>
        <w:jc w:val="center"/>
        <w:rPr>
          <w:rFonts w:ascii="GHEA Grapalat" w:hAnsi="GHEA Grapalat"/>
        </w:rPr>
      </w:pPr>
    </w:p>
    <w:p w14:paraId="260A5BFF" w14:textId="77777777" w:rsidR="00D20650" w:rsidRPr="009044F1" w:rsidRDefault="00D20650" w:rsidP="00DB4988">
      <w:pPr>
        <w:widowControl w:val="0"/>
        <w:jc w:val="center"/>
        <w:rPr>
          <w:rFonts w:ascii="GHEA Grapalat" w:hAnsi="GHEA Grapalat"/>
          <w:b/>
        </w:rPr>
      </w:pPr>
      <w:r w:rsidRPr="009044F1">
        <w:rPr>
          <w:rFonts w:ascii="GHEA Grapalat" w:hAnsi="GHEA Grapalat"/>
          <w:b/>
        </w:rPr>
        <w:t>1. ОБЩИЕ ПОЛОЖЕНИЯ</w:t>
      </w:r>
    </w:p>
    <w:p w14:paraId="76781C07"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8D822F0"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6C14EB2"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10F4BFBC" w14:textId="77777777" w:rsidR="00D20650" w:rsidRPr="009044F1" w:rsidRDefault="00D20650" w:rsidP="00DB4988">
      <w:pPr>
        <w:widowControl w:val="0"/>
        <w:jc w:val="center"/>
        <w:rPr>
          <w:rFonts w:ascii="GHEA Grapalat" w:hAnsi="GHEA Grapalat"/>
          <w:b/>
        </w:rPr>
      </w:pPr>
      <w:r w:rsidRPr="009044F1">
        <w:rPr>
          <w:rFonts w:ascii="GHEA Grapalat" w:hAnsi="GHEA Grapalat"/>
          <w:b/>
        </w:rPr>
        <w:t>2. ЗАЯВКА НА ПРОЦЕДУРУ</w:t>
      </w:r>
    </w:p>
    <w:p w14:paraId="186C4433"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C811526" w14:textId="77777777" w:rsidR="00D20650" w:rsidRPr="009044F1" w:rsidRDefault="00D20650" w:rsidP="00DB4988">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4F150442" w14:textId="77777777" w:rsidR="00D20650" w:rsidRPr="000811C1" w:rsidRDefault="00D20650" w:rsidP="00DB4988">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4512D51" w14:textId="77777777" w:rsidR="00D20650" w:rsidRDefault="00D20650" w:rsidP="00DB4988">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6944785B" w14:textId="77777777" w:rsidR="00D20650" w:rsidRPr="00D3436F" w:rsidRDefault="00D20650" w:rsidP="00DB4988">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0"/>
        <w:t>15</w:t>
      </w:r>
    </w:p>
    <w:p w14:paraId="02CA25B0" w14:textId="77777777" w:rsidR="00D20650" w:rsidRPr="00B138F3" w:rsidRDefault="00D20650" w:rsidP="00DB4988">
      <w:pPr>
        <w:widowControl w:val="0"/>
        <w:tabs>
          <w:tab w:val="left" w:pos="1134"/>
        </w:tabs>
        <w:ind w:firstLine="567"/>
        <w:jc w:val="both"/>
        <w:rPr>
          <w:rFonts w:ascii="GHEA Grapalat" w:hAnsi="GHEA Grapalat"/>
        </w:rPr>
      </w:pPr>
      <w:r w:rsidRPr="00B138F3">
        <w:rPr>
          <w:rFonts w:ascii="GHEA Grapalat" w:hAnsi="GHEA Grapalat"/>
        </w:rPr>
        <w:t>2.</w:t>
      </w:r>
      <w:r w:rsidRPr="00F82CB7">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sidDel="00671CF1">
        <w:rPr>
          <w:rFonts w:ascii="GHEA Grapalat" w:hAnsi="GHEA Grapalat"/>
        </w:rPr>
        <w:t xml:space="preserve"> </w:t>
      </w:r>
      <w:r>
        <w:rPr>
          <w:rStyle w:val="FootnoteReference"/>
          <w:rFonts w:ascii="GHEA Grapalat" w:hAnsi="GHEA Grapalat"/>
        </w:rPr>
        <w:footnoteReference w:customMarkFollows="1" w:id="11"/>
        <w:t>16</w:t>
      </w:r>
    </w:p>
    <w:p w14:paraId="20147043" w14:textId="77777777" w:rsidR="00D20650" w:rsidRDefault="00D20650" w:rsidP="00DB4988">
      <w:pPr>
        <w:rPr>
          <w:rFonts w:ascii="GHEA Grapalat" w:hAnsi="GHEA Grapalat"/>
          <w:b/>
        </w:rPr>
      </w:pPr>
      <w:r>
        <w:rPr>
          <w:rFonts w:ascii="GHEA Grapalat" w:hAnsi="GHEA Grapalat"/>
          <w:b/>
        </w:rPr>
        <w:br w:type="page"/>
      </w:r>
    </w:p>
    <w:p w14:paraId="4B236AF8" w14:textId="77777777" w:rsidR="00D20650" w:rsidRPr="00366698" w:rsidRDefault="00D20650" w:rsidP="00DB4988">
      <w:pPr>
        <w:pStyle w:val="HTMLPreformatted"/>
        <w:shd w:val="clear" w:color="auto" w:fill="F8F9FA"/>
        <w:tabs>
          <w:tab w:val="left" w:pos="9922"/>
        </w:tabs>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 xml:space="preserve">2.5.  по </w:t>
      </w:r>
      <w:r w:rsidRPr="00366698">
        <w:rPr>
          <w:rStyle w:val="y2iqfc"/>
          <w:rFonts w:ascii="GHEA Grapalat" w:hAnsi="GHEA Grapalat"/>
          <w:color w:val="1F1F1F"/>
          <w:sz w:val="24"/>
          <w:szCs w:val="24"/>
          <w:lang w:val="ru-RU"/>
        </w:rPr>
        <w:t>пункту 2.4.1 части 1 настоящего приглашения.</w:t>
      </w:r>
    </w:p>
    <w:p w14:paraId="28CB9884"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25A6D36D"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2) сведения, предусмотренные подпунктом 2, в соответствии с приложением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1.1 и документы, предусмотренные этим подпунктом,</w:t>
      </w:r>
    </w:p>
    <w:p w14:paraId="0C09BD6A"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3) сведения о выполнении требований, установленных подпунктом 3, согласно приложению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1.2 и документам, предусмотренным этим подпунктом,</w:t>
      </w:r>
    </w:p>
    <w:p w14:paraId="6CB4438D" w14:textId="77777777" w:rsidR="00D20650" w:rsidRPr="008C1FF8" w:rsidRDefault="00D20650" w:rsidP="00DB4988">
      <w:pPr>
        <w:pStyle w:val="HTMLPreformatted"/>
        <w:shd w:val="clear" w:color="auto" w:fill="F8F9FA"/>
        <w:tabs>
          <w:tab w:val="clear" w:pos="10076"/>
          <w:tab w:val="left" w:pos="9922"/>
        </w:tabs>
        <w:rPr>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1.3 и требуемые им документы.</w:t>
      </w:r>
    </w:p>
    <w:p w14:paraId="5A907354" w14:textId="77777777" w:rsidR="00D20650" w:rsidRDefault="00D20650" w:rsidP="00DB4988">
      <w:pPr>
        <w:widowControl w:val="0"/>
        <w:tabs>
          <w:tab w:val="left" w:pos="1134"/>
        </w:tabs>
        <w:ind w:firstLine="540"/>
        <w:jc w:val="both"/>
        <w:rPr>
          <w:rFonts w:ascii="GHEA Grapalat" w:hAnsi="GHEA Grapalat"/>
          <w:b/>
        </w:rPr>
      </w:pPr>
    </w:p>
    <w:p w14:paraId="72A54823" w14:textId="77777777" w:rsidR="00D20650" w:rsidRPr="009044F1" w:rsidRDefault="00D20650" w:rsidP="00DB4988">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49CD52C3" w14:textId="77777777" w:rsidR="00D20650" w:rsidRPr="004B4D36" w:rsidRDefault="00D20650" w:rsidP="00DB4988">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64ECD9FB" w14:textId="77777777" w:rsidR="00D20650" w:rsidRPr="009044F1" w:rsidRDefault="00D20650" w:rsidP="00DB4988">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D735589" w14:textId="77777777" w:rsidR="00D20650" w:rsidRDefault="00D20650" w:rsidP="00DB4988">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7CA5636C" w14:textId="77777777" w:rsidR="00D20650" w:rsidRPr="00374F4A" w:rsidRDefault="00D20650" w:rsidP="00DB4988">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FE433C5" w14:textId="3C68DB1B" w:rsidR="00D20650" w:rsidRPr="00374F4A" w:rsidRDefault="00D20650" w:rsidP="00DB4988">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A2ADE">
        <w:rPr>
          <w:rFonts w:ascii="GHEA Grapalat" w:hAnsi="GHEA Grapalat"/>
          <w:sz w:val="24"/>
          <w:szCs w:val="24"/>
        </w:rPr>
        <w:t>EQ-BMKHTSDZB-</w:t>
      </w:r>
      <w:r w:rsidR="00185E00">
        <w:rPr>
          <w:rFonts w:ascii="GHEA Grapalat" w:hAnsi="GHEA Grapalat"/>
          <w:sz w:val="24"/>
          <w:szCs w:val="24"/>
        </w:rPr>
        <w:t>26/16</w:t>
      </w:r>
    </w:p>
    <w:p w14:paraId="20A3116B" w14:textId="77777777" w:rsidR="00D20650" w:rsidRDefault="00D20650" w:rsidP="00DB4988">
      <w:pPr>
        <w:widowControl w:val="0"/>
        <w:jc w:val="center"/>
        <w:rPr>
          <w:rFonts w:ascii="GHEA Grapalat" w:hAnsi="GHEA Grapalat" w:cs="Sylfaen"/>
          <w:b/>
        </w:rPr>
      </w:pPr>
    </w:p>
    <w:p w14:paraId="2ADFEB4C" w14:textId="77777777" w:rsidR="00D20650" w:rsidRPr="00374F4A" w:rsidRDefault="00D20650" w:rsidP="00DB4988">
      <w:pPr>
        <w:widowControl w:val="0"/>
        <w:jc w:val="center"/>
        <w:rPr>
          <w:rFonts w:ascii="GHEA Grapalat" w:hAnsi="GHEA Grapalat" w:cs="Sylfaen"/>
          <w:b/>
        </w:rPr>
      </w:pPr>
    </w:p>
    <w:p w14:paraId="6B5289A4" w14:textId="77777777" w:rsidR="00D20650" w:rsidRPr="00374F4A" w:rsidRDefault="00D20650" w:rsidP="00DB4988">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587739E9" w14:textId="77777777" w:rsidR="00D20650" w:rsidRPr="00374F4A" w:rsidRDefault="00D20650" w:rsidP="00DB4988">
      <w:pPr>
        <w:pStyle w:val="Heading6"/>
        <w:keepNext w:val="0"/>
        <w:widowControl w:val="0"/>
        <w:spacing w:before="0"/>
        <w:jc w:val="center"/>
        <w:rPr>
          <w:rFonts w:ascii="GHEA Grapalat" w:hAnsi="GHEA Grapalat" w:cs="Arial"/>
          <w:color w:val="auto"/>
        </w:rPr>
      </w:pPr>
      <w:r w:rsidRPr="00374F4A">
        <w:rPr>
          <w:rFonts w:ascii="GHEA Grapalat" w:hAnsi="GHEA Grapalat"/>
          <w:color w:val="auto"/>
        </w:rPr>
        <w:t xml:space="preserve">на участие в открытом конкурсе </w:t>
      </w:r>
    </w:p>
    <w:p w14:paraId="70F577AF" w14:textId="77777777" w:rsidR="00D20650" w:rsidRPr="00374F4A" w:rsidRDefault="00D20650" w:rsidP="00DB4988">
      <w:pPr>
        <w:widowControl w:val="0"/>
        <w:jc w:val="center"/>
        <w:rPr>
          <w:rFonts w:ascii="GHEA Grapalat" w:hAnsi="GHEA Grapalat"/>
        </w:rPr>
      </w:pPr>
    </w:p>
    <w:p w14:paraId="13FD5ED3" w14:textId="77777777" w:rsidR="00D20650" w:rsidRPr="00C4157A" w:rsidRDefault="00D20650" w:rsidP="00DB498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A2B8E01" w14:textId="77777777" w:rsidR="00D20650" w:rsidRPr="000C1746" w:rsidRDefault="00D20650" w:rsidP="00DB4988">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73F3B5E5" w14:textId="77777777" w:rsidR="00D20650" w:rsidRPr="00DA5EA0" w:rsidRDefault="00D20650" w:rsidP="00DB498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7960401" w14:textId="77777777" w:rsidR="00D20650" w:rsidRPr="000C1746" w:rsidRDefault="00D20650" w:rsidP="00DB4988">
      <w:pPr>
        <w:ind w:left="4395"/>
        <w:jc w:val="both"/>
        <w:rPr>
          <w:rFonts w:ascii="GHEA Grapalat" w:hAnsi="GHEA Grapalat" w:cs="Sylfaen"/>
          <w:sz w:val="16"/>
        </w:rPr>
      </w:pPr>
      <w:r w:rsidRPr="000C1746">
        <w:rPr>
          <w:rFonts w:ascii="GHEA Grapalat" w:hAnsi="GHEA Grapalat"/>
          <w:sz w:val="16"/>
        </w:rPr>
        <w:t>номер лота (лотов)</w:t>
      </w:r>
    </w:p>
    <w:p w14:paraId="01249746" w14:textId="2BD75DAE" w:rsidR="00D20650" w:rsidRPr="00BD0FD1" w:rsidRDefault="00D20650" w:rsidP="00DB498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00BA2ADE">
        <w:rPr>
          <w:rFonts w:ascii="GHEA Grapalat" w:hAnsi="GHEA Grapalat"/>
        </w:rPr>
        <w:t>EQ-BMKHTSDZB-</w:t>
      </w:r>
      <w:r w:rsidR="00185E00">
        <w:rPr>
          <w:rFonts w:ascii="GHEA Grapalat" w:hAnsi="GHEA Grapalat"/>
        </w:rPr>
        <w:t>26/16</w:t>
      </w:r>
      <w:r>
        <w:rPr>
          <w:rFonts w:ascii="GHEA Grapalat" w:hAnsi="GHEA Grapalat"/>
        </w:rPr>
        <w:t>"</w:t>
      </w:r>
    </w:p>
    <w:p w14:paraId="73CC0409" w14:textId="77777777" w:rsidR="00D20650" w:rsidRPr="00C4157A" w:rsidRDefault="00D20650" w:rsidP="00DB4988">
      <w:pPr>
        <w:ind w:left="1560"/>
        <w:jc w:val="both"/>
        <w:rPr>
          <w:rFonts w:ascii="GHEA Grapalat" w:hAnsi="GHEA Grapalat"/>
          <w:sz w:val="20"/>
        </w:rPr>
      </w:pPr>
      <w:r w:rsidRPr="000C1746">
        <w:rPr>
          <w:rFonts w:ascii="GHEA Grapalat" w:hAnsi="GHEA Grapalat"/>
          <w:sz w:val="16"/>
        </w:rPr>
        <w:t>наименование заказчика</w:t>
      </w:r>
    </w:p>
    <w:p w14:paraId="74C3C288" w14:textId="77777777" w:rsidR="00D20650" w:rsidRPr="00DA5EA0" w:rsidRDefault="00D20650" w:rsidP="00DB4988">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150ACB21" w14:textId="77777777" w:rsidR="00D20650" w:rsidRPr="002B75BF" w:rsidRDefault="00D20650" w:rsidP="00DB498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A1F5DDE" w14:textId="77777777" w:rsidR="00D20650" w:rsidRPr="000C1746" w:rsidRDefault="00D20650" w:rsidP="00DB4988">
      <w:pPr>
        <w:ind w:left="1843"/>
        <w:jc w:val="both"/>
        <w:rPr>
          <w:rFonts w:ascii="GHEA Grapalat" w:hAnsi="GHEA Grapalat" w:cs="Sylfaen"/>
          <w:sz w:val="16"/>
        </w:rPr>
      </w:pPr>
      <w:r w:rsidRPr="000C1746">
        <w:rPr>
          <w:rFonts w:ascii="GHEA Grapalat" w:hAnsi="GHEA Grapalat"/>
          <w:sz w:val="16"/>
        </w:rPr>
        <w:t>наименование участника</w:t>
      </w:r>
    </w:p>
    <w:p w14:paraId="0061064A" w14:textId="77777777" w:rsidR="00D20650" w:rsidRPr="00DA5EA0" w:rsidRDefault="00D20650" w:rsidP="00DB498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253AE2EE" w14:textId="77777777" w:rsidR="00D20650" w:rsidRPr="000C1746" w:rsidRDefault="00D20650" w:rsidP="00DB4988">
      <w:pPr>
        <w:ind w:left="4111"/>
        <w:jc w:val="both"/>
        <w:rPr>
          <w:rFonts w:ascii="GHEA Grapalat" w:hAnsi="GHEA Grapalat" w:cs="Arial"/>
          <w:sz w:val="16"/>
        </w:rPr>
      </w:pPr>
      <w:r w:rsidRPr="000C1746">
        <w:rPr>
          <w:rFonts w:ascii="GHEA Grapalat" w:hAnsi="GHEA Grapalat"/>
          <w:sz w:val="16"/>
        </w:rPr>
        <w:t>наименование страны</w:t>
      </w:r>
    </w:p>
    <w:p w14:paraId="5F209815" w14:textId="77777777" w:rsidR="00D20650" w:rsidRDefault="00D20650" w:rsidP="00DB4988">
      <w:pPr>
        <w:jc w:val="both"/>
        <w:rPr>
          <w:rFonts w:ascii="GHEA Grapalat" w:hAnsi="GHEA Grapalat"/>
        </w:rPr>
      </w:pPr>
    </w:p>
    <w:p w14:paraId="00773AC5" w14:textId="77777777" w:rsidR="00D20650" w:rsidRDefault="00D20650" w:rsidP="00DB4988">
      <w:pPr>
        <w:jc w:val="both"/>
        <w:rPr>
          <w:rFonts w:ascii="GHEA Grapalat" w:hAnsi="GHEA Grapalat"/>
        </w:rPr>
      </w:pPr>
      <w:r>
        <w:rPr>
          <w:rFonts w:ascii="GHEA Grapalat" w:hAnsi="GHEA Grapalat"/>
        </w:rPr>
        <w:t>Данные       ----------------------------------------  следующие:</w:t>
      </w:r>
    </w:p>
    <w:p w14:paraId="79164292" w14:textId="77777777" w:rsidR="00D20650" w:rsidRPr="000811C1" w:rsidRDefault="00D20650" w:rsidP="00DB4988">
      <w:pPr>
        <w:ind w:left="1843"/>
        <w:rPr>
          <w:rFonts w:ascii="GHEA Grapalat" w:hAnsi="GHEA Grapalat" w:cs="Sylfaen"/>
          <w:sz w:val="16"/>
          <w:lang w:val="hy-AM"/>
        </w:rPr>
      </w:pPr>
      <w:r w:rsidRPr="000C1746">
        <w:rPr>
          <w:rFonts w:ascii="GHEA Grapalat" w:hAnsi="GHEA Grapalat"/>
          <w:sz w:val="16"/>
        </w:rPr>
        <w:t>наименование участника</w:t>
      </w:r>
    </w:p>
    <w:p w14:paraId="6604E548" w14:textId="77777777" w:rsidR="00D20650" w:rsidRDefault="00D20650" w:rsidP="00DB4988">
      <w:pPr>
        <w:jc w:val="both"/>
        <w:rPr>
          <w:rFonts w:ascii="GHEA Grapalat" w:hAnsi="GHEA Grapalat"/>
        </w:rPr>
      </w:pPr>
    </w:p>
    <w:p w14:paraId="64DCE57A" w14:textId="77777777" w:rsidR="00D20650" w:rsidRPr="00B443ED" w:rsidRDefault="00D20650" w:rsidP="00DB498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095C6FDC" w14:textId="77777777" w:rsidR="00D20650" w:rsidRPr="000C1746" w:rsidRDefault="00D20650" w:rsidP="00DB4988">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3A3C0C09" w14:textId="77777777" w:rsidR="00D20650" w:rsidRDefault="00D20650" w:rsidP="00DB4988">
      <w:pPr>
        <w:jc w:val="both"/>
        <w:rPr>
          <w:rFonts w:ascii="GHEA Grapalat" w:hAnsi="GHEA Grapalat"/>
        </w:rPr>
      </w:pPr>
    </w:p>
    <w:p w14:paraId="2CA68931" w14:textId="77777777" w:rsidR="00D20650" w:rsidRPr="008E7F24" w:rsidRDefault="00D20650" w:rsidP="00DB498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BE9E110" w14:textId="77777777" w:rsidR="00D20650" w:rsidRPr="00D3436F" w:rsidRDefault="00D20650" w:rsidP="00DB4988">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66BE87F" w14:textId="77777777" w:rsidR="00D20650" w:rsidRDefault="00D20650" w:rsidP="00DB4988">
      <w:pPr>
        <w:jc w:val="both"/>
        <w:rPr>
          <w:rFonts w:ascii="GHEA Grapalat" w:hAnsi="GHEA Grapalat"/>
        </w:rPr>
      </w:pPr>
    </w:p>
    <w:p w14:paraId="14C32722" w14:textId="77777777" w:rsidR="00D20650" w:rsidRDefault="00D20650" w:rsidP="00DB4988">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1DC0F269" w14:textId="77777777" w:rsidR="00D20650" w:rsidRDefault="00D20650" w:rsidP="00DB4988">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0E205C52" w14:textId="77777777" w:rsidR="00D20650" w:rsidRDefault="00D20650" w:rsidP="00DB4988">
      <w:pPr>
        <w:jc w:val="both"/>
        <w:rPr>
          <w:rFonts w:ascii="GHEA Grapalat" w:hAnsi="GHEA Grapalat"/>
          <w:sz w:val="18"/>
          <w:szCs w:val="18"/>
        </w:rPr>
      </w:pPr>
    </w:p>
    <w:p w14:paraId="0A8275C8" w14:textId="77777777" w:rsidR="00D20650" w:rsidRPr="00B16483" w:rsidRDefault="00D20650" w:rsidP="00DB4988">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49ED31C7" w14:textId="77777777" w:rsidR="00D20650" w:rsidRDefault="00D20650" w:rsidP="00DB4988">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2B9B7B02" w14:textId="77777777" w:rsidR="00D20650" w:rsidRPr="00D3436F" w:rsidRDefault="00D20650" w:rsidP="00DB4988">
      <w:pPr>
        <w:tabs>
          <w:tab w:val="left" w:pos="7371"/>
        </w:tabs>
        <w:ind w:left="3544" w:firstLine="3"/>
        <w:jc w:val="both"/>
        <w:rPr>
          <w:rFonts w:ascii="GHEA Grapalat" w:hAnsi="GHEA Grapalat"/>
          <w:sz w:val="16"/>
        </w:rPr>
      </w:pPr>
    </w:p>
    <w:p w14:paraId="06CABBCB" w14:textId="77777777" w:rsidR="00D20650" w:rsidRDefault="00D20650" w:rsidP="00DB498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A9319D6" w14:textId="77777777" w:rsidR="00D20650" w:rsidRDefault="00D20650" w:rsidP="00DB4988">
      <w:pPr>
        <w:widowControl w:val="0"/>
        <w:ind w:left="2835"/>
        <w:jc w:val="both"/>
        <w:rPr>
          <w:rFonts w:ascii="GHEA Grapalat" w:hAnsi="GHEA Grapalat"/>
          <w:sz w:val="16"/>
        </w:rPr>
      </w:pPr>
      <w:r>
        <w:rPr>
          <w:rFonts w:ascii="GHEA Grapalat" w:hAnsi="GHEA Grapalat"/>
          <w:sz w:val="16"/>
        </w:rPr>
        <w:t>наименование участника</w:t>
      </w:r>
    </w:p>
    <w:p w14:paraId="6852FE55" w14:textId="77777777" w:rsidR="00D20650" w:rsidRDefault="00D20650" w:rsidP="00DB4988">
      <w:pPr>
        <w:widowControl w:val="0"/>
        <w:ind w:left="2835"/>
        <w:jc w:val="both"/>
        <w:rPr>
          <w:rFonts w:ascii="GHEA Grapalat" w:hAnsi="GHEA Grapalat"/>
          <w:sz w:val="16"/>
        </w:rPr>
      </w:pPr>
    </w:p>
    <w:p w14:paraId="52F3E9AE" w14:textId="77777777" w:rsidR="00D20650" w:rsidRPr="0001546B" w:rsidRDefault="00D20650" w:rsidP="00DB4988">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2589A24" w14:textId="77777777" w:rsidR="00D20650" w:rsidRPr="0001546B" w:rsidRDefault="00D20650" w:rsidP="00DB4988">
      <w:pPr>
        <w:widowControl w:val="0"/>
        <w:ind w:left="2835"/>
        <w:rPr>
          <w:rFonts w:ascii="GHEA Grapalat" w:hAnsi="GHEA Grapalat"/>
          <w:sz w:val="16"/>
        </w:rPr>
      </w:pPr>
      <w:r w:rsidRPr="0001546B">
        <w:rPr>
          <w:rFonts w:ascii="GHEA Grapalat" w:hAnsi="GHEA Grapalat"/>
          <w:sz w:val="16"/>
        </w:rPr>
        <w:t>аименование участника</w:t>
      </w:r>
    </w:p>
    <w:p w14:paraId="4C1E406D" w14:textId="77777777" w:rsidR="00D20650" w:rsidRPr="0001546B" w:rsidRDefault="00D20650" w:rsidP="00DB4988">
      <w:pPr>
        <w:rPr>
          <w:rFonts w:ascii="GHEA Grapalat" w:hAnsi="GHEA Grapalat"/>
          <w:i/>
          <w:sz w:val="16"/>
          <w:vertAlign w:val="superscript"/>
          <w:lang w:val="es-ES"/>
        </w:rPr>
      </w:pPr>
    </w:p>
    <w:p w14:paraId="3F9A7E6C" w14:textId="0DF10499" w:rsidR="00D20650" w:rsidRPr="00F738FA" w:rsidRDefault="00D20650" w:rsidP="00DB4988">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Pr>
          <w:rFonts w:ascii="GHEA Grapalat" w:hAnsi="GHEA Grapalat"/>
          <w:color w:val="000000" w:themeColor="text1"/>
          <w:spacing w:val="-4"/>
        </w:rPr>
        <w:t xml:space="preserve"> 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BA2ADE">
        <w:rPr>
          <w:rFonts w:ascii="GHEA Grapalat" w:hAnsi="GHEA Grapalat"/>
        </w:rPr>
        <w:t>EQ-BMKHTSDZB-</w:t>
      </w:r>
      <w:r w:rsidR="00185E00">
        <w:rPr>
          <w:rFonts w:ascii="GHEA Grapalat" w:hAnsi="GHEA Grapalat"/>
        </w:rPr>
        <w:t>26/16</w:t>
      </w:r>
      <w:r w:rsidRPr="0001546B">
        <w:rPr>
          <w:rFonts w:ascii="GHEA Grapalat" w:hAnsi="GHEA Grapalat"/>
        </w:rPr>
        <w:t>*,</w:t>
      </w:r>
      <w:r>
        <w:rPr>
          <w:rFonts w:ascii="GHEA Grapalat" w:hAnsi="GHEA Grapalat"/>
        </w:rPr>
        <w:t xml:space="preserve"> </w:t>
      </w:r>
      <w:r>
        <w:rPr>
          <w:rFonts w:ascii="GHEA Grapalat" w:hAnsi="GHEA Grapalat"/>
          <w:color w:val="000000" w:themeColor="text1"/>
        </w:rPr>
        <w:t xml:space="preserve"> </w:t>
      </w:r>
    </w:p>
    <w:p w14:paraId="24F0D37F" w14:textId="1E05ACC7" w:rsidR="00D20650" w:rsidRPr="00F738FA" w:rsidRDefault="00D20650" w:rsidP="00DB4988">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открытом конкурсе под кодом </w:t>
      </w:r>
      <w:r w:rsidR="00BA2ADE">
        <w:rPr>
          <w:rFonts w:ascii="GHEA Grapalat" w:hAnsi="GHEA Grapalat"/>
        </w:rPr>
        <w:t>EQ-BMKHTSDZB-</w:t>
      </w:r>
      <w:r w:rsidR="00185E00">
        <w:rPr>
          <w:rFonts w:ascii="GHEA Grapalat" w:hAnsi="GHEA Grapalat"/>
        </w:rPr>
        <w:t>26/16</w:t>
      </w:r>
      <w:r w:rsidRPr="00F738FA">
        <w:rPr>
          <w:rFonts w:ascii="GHEA Grapalat" w:hAnsi="GHEA Grapalat"/>
        </w:rPr>
        <w:t>*</w:t>
      </w:r>
    </w:p>
    <w:p w14:paraId="45EE75F2" w14:textId="77777777" w:rsidR="00D20650" w:rsidRPr="002C10A0" w:rsidRDefault="00D20650" w:rsidP="002B2DFE">
      <w:pPr>
        <w:pStyle w:val="ListParagraph"/>
        <w:widowControl w:val="0"/>
        <w:numPr>
          <w:ilvl w:val="0"/>
          <w:numId w:val="9"/>
        </w:numPr>
        <w:tabs>
          <w:tab w:val="left" w:pos="567"/>
        </w:tabs>
        <w:contextualSpacing w:val="0"/>
        <w:jc w:val="both"/>
        <w:rPr>
          <w:rFonts w:ascii="GHEA Grapalat" w:hAnsi="GHEA Grapalat"/>
        </w:rPr>
      </w:pPr>
      <w:r w:rsidRPr="002C10A0">
        <w:rPr>
          <w:rFonts w:ascii="GHEA Grapalat" w:hAnsi="GHEA Grapalat"/>
        </w:rPr>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18"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682F9157" w14:textId="77777777" w:rsidR="00D20650" w:rsidRPr="002C10A0" w:rsidRDefault="00D20650" w:rsidP="002B2DFE">
      <w:pPr>
        <w:pStyle w:val="ListParagraph"/>
        <w:widowControl w:val="0"/>
        <w:numPr>
          <w:ilvl w:val="0"/>
          <w:numId w:val="9"/>
        </w:numPr>
        <w:tabs>
          <w:tab w:val="left" w:pos="567"/>
        </w:tabs>
        <w:contextualSpacing w:val="0"/>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sidRPr="002C10A0">
        <w:rPr>
          <w:rFonts w:ascii="GHEA Grapalat" w:hAnsi="GHEA Grapalat"/>
        </w:rPr>
        <w:t xml:space="preserve">открытый конкурс </w:t>
      </w:r>
      <w:r w:rsidRPr="002C10A0">
        <w:rPr>
          <w:rFonts w:ascii="GHEA Grapalat" w:hAnsi="GHEA Grapalat"/>
          <w:spacing w:val="-6"/>
        </w:rPr>
        <w:t>случай</w:t>
      </w:r>
      <w:r w:rsidRPr="002C10A0">
        <w:rPr>
          <w:rFonts w:ascii="GHEA Grapalat" w:hAnsi="GHEA Grapalat"/>
        </w:rPr>
        <w:t xml:space="preserve">     одновременного </w:t>
      </w:r>
    </w:p>
    <w:p w14:paraId="03E79AF0" w14:textId="77777777" w:rsidR="00D20650" w:rsidRDefault="00D20650" w:rsidP="00DB498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72FA4FA" w14:textId="77777777" w:rsidR="00D20650" w:rsidRDefault="00D20650" w:rsidP="00DB498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9D90913" w14:textId="77777777" w:rsidR="00D20650" w:rsidRDefault="00D20650" w:rsidP="00DB4988">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063DFA38" w14:textId="77777777" w:rsidR="00D20650" w:rsidRDefault="00D20650" w:rsidP="00DB4988">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14:paraId="12B4E16E" w14:textId="77777777" w:rsidR="00D20650" w:rsidRDefault="00D20650" w:rsidP="00DB4988">
      <w:pPr>
        <w:widowControl w:val="0"/>
        <w:ind w:left="7088"/>
        <w:jc w:val="both"/>
        <w:rPr>
          <w:rFonts w:ascii="GHEA Grapalat" w:hAnsi="GHEA Grapalat"/>
        </w:rPr>
      </w:pPr>
      <w:r>
        <w:rPr>
          <w:rFonts w:ascii="GHEA Grapalat" w:hAnsi="GHEA Grapalat"/>
          <w:vertAlign w:val="superscript"/>
        </w:rPr>
        <w:t>наименование участника</w:t>
      </w:r>
    </w:p>
    <w:p w14:paraId="4038FD72" w14:textId="77777777" w:rsidR="00D20650" w:rsidRDefault="00D20650" w:rsidP="00DB4988">
      <w:pPr>
        <w:widowControl w:val="0"/>
        <w:jc w:val="both"/>
        <w:rPr>
          <w:rFonts w:ascii="GHEA Grapalat" w:hAnsi="GHEA Grapalat"/>
        </w:rPr>
      </w:pPr>
      <w:r>
        <w:rPr>
          <w:rFonts w:ascii="GHEA Grapalat" w:hAnsi="GHEA Grapalat"/>
        </w:rPr>
        <w:t>долю (пай) в размере более пятидесяти процентов.</w:t>
      </w:r>
    </w:p>
    <w:p w14:paraId="655FD900" w14:textId="77777777" w:rsidR="00D20650" w:rsidRDefault="00D20650" w:rsidP="00DB4988">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2914C5FE" w14:textId="77777777" w:rsidR="00D20650" w:rsidRDefault="00D20650" w:rsidP="00DB4988">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1CFC77D1" w14:textId="77777777" w:rsidR="00D20650" w:rsidRDefault="00D20650" w:rsidP="00DB4988">
      <w:pPr>
        <w:widowControl w:val="0"/>
        <w:jc w:val="both"/>
        <w:rPr>
          <w:ins w:id="19"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12"/>
        <w:t>**</w:t>
      </w:r>
      <w:r w:rsidRPr="00155668">
        <w:rPr>
          <w:rFonts w:ascii="GHEA Grapalat" w:hAnsi="GHEA Grapalat"/>
          <w:sz w:val="28"/>
          <w:szCs w:val="28"/>
        </w:rPr>
        <w:t xml:space="preserve"> </w:t>
      </w:r>
    </w:p>
    <w:p w14:paraId="1C8D5EE6" w14:textId="77777777" w:rsidR="00D20650" w:rsidRPr="003912B8" w:rsidRDefault="00D20650" w:rsidP="00DB4988">
      <w:pPr>
        <w:jc w:val="both"/>
        <w:rPr>
          <w:rFonts w:ascii="GHEA Grapalat" w:hAnsi="GHEA Grapalat"/>
          <w:lang w:val="hy-AM"/>
        </w:rPr>
      </w:pPr>
      <w:r>
        <w:rPr>
          <w:rFonts w:ascii="GHEA Grapalat" w:hAnsi="GHEA Grapalat"/>
        </w:rPr>
        <w:t xml:space="preserve">    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767E6C74" w14:textId="77777777" w:rsidR="00D20650" w:rsidRDefault="00D20650" w:rsidP="00DB4988">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6B13823E" w14:textId="77777777" w:rsidR="00D20650" w:rsidRDefault="00D20650" w:rsidP="00DB4988">
      <w:pPr>
        <w:widowControl w:val="0"/>
        <w:jc w:val="both"/>
        <w:rPr>
          <w:rFonts w:ascii="GHEA Grapalat" w:hAnsi="GHEA Grapalat"/>
          <w:sz w:val="28"/>
          <w:szCs w:val="28"/>
        </w:rPr>
      </w:pPr>
    </w:p>
    <w:p w14:paraId="66787823" w14:textId="77777777" w:rsidR="00D20650" w:rsidRPr="000C1746" w:rsidRDefault="00D20650" w:rsidP="00DB498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6A5BB0B" w14:textId="77777777" w:rsidR="00D20650" w:rsidRPr="000C1746" w:rsidRDefault="00D20650" w:rsidP="00DB498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F057728" w14:textId="77777777" w:rsidR="00D20650" w:rsidRPr="000C1746" w:rsidRDefault="00D20650" w:rsidP="00DB4988">
      <w:pPr>
        <w:ind w:left="1134"/>
        <w:jc w:val="both"/>
        <w:rPr>
          <w:rFonts w:ascii="GHEA Grapalat" w:hAnsi="GHEA Grapalat"/>
          <w:sz w:val="16"/>
        </w:rPr>
      </w:pPr>
      <w:r w:rsidRPr="000C1746">
        <w:rPr>
          <w:rFonts w:ascii="GHEA Grapalat" w:hAnsi="GHEA Grapalat"/>
          <w:sz w:val="16"/>
        </w:rPr>
        <w:t>имя, фамилия руководителя)</w:t>
      </w:r>
    </w:p>
    <w:p w14:paraId="5FB8EB0F" w14:textId="77777777" w:rsidR="00D20650" w:rsidRPr="009044F1" w:rsidRDefault="00D20650" w:rsidP="00DB4988">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541E7AC3" w14:textId="77777777" w:rsidR="00D20650" w:rsidRPr="00D3436F" w:rsidRDefault="00D20650" w:rsidP="00DB4988">
      <w:pPr>
        <w:tabs>
          <w:tab w:val="left" w:pos="7371"/>
        </w:tabs>
        <w:ind w:left="3544" w:firstLine="3"/>
        <w:jc w:val="both"/>
        <w:rPr>
          <w:rFonts w:ascii="GHEA Grapalat" w:hAnsi="GHEA Grapalat"/>
          <w:sz w:val="16"/>
        </w:rPr>
      </w:pPr>
    </w:p>
    <w:p w14:paraId="30585C4A"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8D9475E" w14:textId="77777777" w:rsidR="00D20650" w:rsidRPr="009044F1" w:rsidRDefault="00D20650" w:rsidP="00DB4988">
      <w:pPr>
        <w:pStyle w:val="Heading3"/>
        <w:keepNext w:val="0"/>
        <w:widowControl w:val="0"/>
        <w:spacing w:before="0" w:after="0"/>
        <w:ind w:firstLine="567"/>
        <w:jc w:val="right"/>
        <w:rPr>
          <w:rFonts w:ascii="GHEA Grapalat" w:hAnsi="GHEA Grapalat" w:cs="Arial"/>
          <w:b/>
          <w:i/>
          <w:sz w:val="24"/>
          <w:szCs w:val="24"/>
        </w:rPr>
      </w:pPr>
      <w:r>
        <w:rPr>
          <w:rFonts w:ascii="GHEA Grapalat" w:hAnsi="GHEA Grapalat"/>
          <w:b/>
        </w:rPr>
        <w:br w:type="page"/>
      </w:r>
      <w:r w:rsidRPr="00B936E5">
        <w:rPr>
          <w:rFonts w:ascii="GHEA Grapalat" w:eastAsia="Times New Roman" w:hAnsi="GHEA Grapalat" w:cs="Times New Roman"/>
          <w:b/>
          <w:color w:val="auto"/>
          <w:sz w:val="24"/>
          <w:szCs w:val="24"/>
        </w:rPr>
        <w:lastRenderedPageBreak/>
        <w:t>Приложение № 1.1</w:t>
      </w:r>
    </w:p>
    <w:p w14:paraId="5293BBBC" w14:textId="615D2222" w:rsidR="00D20650" w:rsidRPr="009044F1" w:rsidRDefault="00D20650" w:rsidP="00DB498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A2ADE">
        <w:rPr>
          <w:rFonts w:ascii="GHEA Grapalat" w:hAnsi="GHEA Grapalat"/>
          <w:b/>
          <w:sz w:val="24"/>
          <w:szCs w:val="24"/>
        </w:rPr>
        <w:t>EQ-BMKHTSDZB-</w:t>
      </w:r>
      <w:r w:rsidR="00185E00">
        <w:rPr>
          <w:rFonts w:ascii="GHEA Grapalat" w:hAnsi="GHEA Grapalat"/>
          <w:b/>
          <w:sz w:val="24"/>
          <w:szCs w:val="24"/>
        </w:rPr>
        <w:t>26/16</w:t>
      </w:r>
      <w:r>
        <w:rPr>
          <w:rStyle w:val="FootnoteReference"/>
          <w:rFonts w:ascii="GHEA Grapalat" w:hAnsi="GHEA Grapalat"/>
          <w:b/>
          <w:sz w:val="24"/>
          <w:szCs w:val="24"/>
        </w:rPr>
        <w:footnoteReference w:customMarkFollows="1" w:id="13"/>
        <w:t>*</w:t>
      </w:r>
    </w:p>
    <w:p w14:paraId="08960C4B" w14:textId="77777777" w:rsidR="00D20650" w:rsidRPr="008C1FF8" w:rsidRDefault="00D20650" w:rsidP="00DB4988">
      <w:pPr>
        <w:rPr>
          <w:rStyle w:val="ezkurwreuab5ozgtqnkl"/>
        </w:rPr>
      </w:pPr>
    </w:p>
    <w:p w14:paraId="6ED0E3CD" w14:textId="77777777" w:rsidR="00D20650" w:rsidRDefault="00D20650" w:rsidP="00DB4988">
      <w:pPr>
        <w:pStyle w:val="BodyTextIndent3"/>
        <w:widowControl w:val="0"/>
        <w:spacing w:line="240" w:lineRule="auto"/>
        <w:jc w:val="right"/>
        <w:rPr>
          <w:rFonts w:ascii="GHEA Grapalat" w:hAnsi="GHEA Grapalat"/>
          <w:b/>
          <w:sz w:val="24"/>
          <w:szCs w:val="24"/>
        </w:rPr>
      </w:pPr>
    </w:p>
    <w:p w14:paraId="5EC02004" w14:textId="77777777" w:rsidR="00D20650" w:rsidRPr="006F79CA" w:rsidRDefault="00D20650" w:rsidP="00DB4988">
      <w:pPr>
        <w:jc w:val="center"/>
        <w:rPr>
          <w:rFonts w:ascii="GHEA Grapalat" w:hAnsi="GHEA Grapalat"/>
          <w:b/>
        </w:rPr>
      </w:pPr>
      <w:r w:rsidRPr="006F79CA">
        <w:rPr>
          <w:rFonts w:ascii="GHEA Grapalat" w:hAnsi="GHEA Grapalat"/>
          <w:b/>
        </w:rPr>
        <w:t>ИНФОРМАЦИЯ</w:t>
      </w:r>
    </w:p>
    <w:p w14:paraId="0B9923A1" w14:textId="77777777" w:rsidR="00D20650" w:rsidRPr="006F79CA" w:rsidRDefault="00D20650" w:rsidP="00DB4988">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0CF899BA" w14:textId="77777777" w:rsidR="00D20650" w:rsidRDefault="00D20650" w:rsidP="00DB4988">
      <w:pPr>
        <w:pStyle w:val="BodyTextIndent3"/>
        <w:widowControl w:val="0"/>
        <w:spacing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D20650" w:rsidRPr="008D352C" w14:paraId="6AE7A25E" w14:textId="77777777" w:rsidTr="00821AF9">
        <w:trPr>
          <w:cantSplit/>
        </w:trPr>
        <w:tc>
          <w:tcPr>
            <w:tcW w:w="817" w:type="dxa"/>
            <w:vMerge w:val="restart"/>
            <w:vAlign w:val="center"/>
          </w:tcPr>
          <w:p w14:paraId="382E3DED" w14:textId="77777777" w:rsidR="00D20650" w:rsidRPr="008D352C" w:rsidRDefault="00D20650" w:rsidP="00DB4988">
            <w:pPr>
              <w:widowControl w:val="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610A8044"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20650" w:rsidRPr="008D352C" w14:paraId="5EFE30F0" w14:textId="77777777" w:rsidTr="00821AF9">
        <w:trPr>
          <w:cantSplit/>
          <w:trHeight w:val="301"/>
        </w:trPr>
        <w:tc>
          <w:tcPr>
            <w:tcW w:w="817" w:type="dxa"/>
            <w:vMerge/>
            <w:vAlign w:val="center"/>
          </w:tcPr>
          <w:p w14:paraId="534CDF0B" w14:textId="77777777" w:rsidR="00D20650" w:rsidRPr="008D352C" w:rsidRDefault="00D20650" w:rsidP="00DB4988">
            <w:pPr>
              <w:widowControl w:val="0"/>
              <w:jc w:val="center"/>
              <w:rPr>
                <w:rFonts w:ascii="GHEA Grapalat" w:hAnsi="GHEA Grapalat"/>
                <w:sz w:val="20"/>
                <w:szCs w:val="20"/>
              </w:rPr>
            </w:pPr>
          </w:p>
        </w:tc>
        <w:tc>
          <w:tcPr>
            <w:tcW w:w="1541" w:type="dxa"/>
            <w:vMerge w:val="restart"/>
            <w:vAlign w:val="center"/>
          </w:tcPr>
          <w:p w14:paraId="47157C3E"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1E4C28CC"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6AC5DE84"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43F667F0" w14:textId="77777777" w:rsidR="00D20650" w:rsidRPr="008D352C" w:rsidRDefault="00D20650" w:rsidP="00DB4988">
            <w:pPr>
              <w:widowControl w:val="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D20650" w:rsidRPr="008D352C" w14:paraId="56C14A5C" w14:textId="77777777" w:rsidTr="00821AF9">
        <w:trPr>
          <w:cantSplit/>
          <w:trHeight w:val="299"/>
        </w:trPr>
        <w:tc>
          <w:tcPr>
            <w:tcW w:w="817" w:type="dxa"/>
            <w:vMerge/>
            <w:vAlign w:val="center"/>
          </w:tcPr>
          <w:p w14:paraId="58A83D5B" w14:textId="77777777" w:rsidR="00D20650" w:rsidRPr="008D352C" w:rsidRDefault="00D20650" w:rsidP="00DB4988">
            <w:pPr>
              <w:widowControl w:val="0"/>
              <w:jc w:val="center"/>
              <w:rPr>
                <w:rFonts w:ascii="GHEA Grapalat" w:hAnsi="GHEA Grapalat"/>
                <w:sz w:val="20"/>
                <w:szCs w:val="20"/>
              </w:rPr>
            </w:pPr>
          </w:p>
        </w:tc>
        <w:tc>
          <w:tcPr>
            <w:tcW w:w="1541" w:type="dxa"/>
            <w:vMerge/>
            <w:vAlign w:val="center"/>
          </w:tcPr>
          <w:p w14:paraId="4946A18D" w14:textId="77777777" w:rsidR="00D20650" w:rsidRPr="008D352C" w:rsidRDefault="00D20650" w:rsidP="00DB4988">
            <w:pPr>
              <w:widowControl w:val="0"/>
              <w:jc w:val="center"/>
              <w:rPr>
                <w:rFonts w:ascii="GHEA Grapalat" w:hAnsi="GHEA Grapalat"/>
                <w:sz w:val="20"/>
                <w:szCs w:val="20"/>
              </w:rPr>
            </w:pPr>
          </w:p>
        </w:tc>
        <w:tc>
          <w:tcPr>
            <w:tcW w:w="1440" w:type="dxa"/>
            <w:vMerge/>
            <w:vAlign w:val="center"/>
          </w:tcPr>
          <w:p w14:paraId="35B081BA" w14:textId="77777777" w:rsidR="00D20650" w:rsidRPr="008D352C" w:rsidDel="006B374D" w:rsidRDefault="00D20650" w:rsidP="00DB4988">
            <w:pPr>
              <w:widowControl w:val="0"/>
              <w:jc w:val="center"/>
              <w:rPr>
                <w:rFonts w:ascii="GHEA Grapalat" w:hAnsi="GHEA Grapalat"/>
                <w:b/>
                <w:bCs/>
                <w:sz w:val="20"/>
                <w:szCs w:val="20"/>
              </w:rPr>
            </w:pPr>
          </w:p>
        </w:tc>
        <w:tc>
          <w:tcPr>
            <w:tcW w:w="1980" w:type="dxa"/>
            <w:vAlign w:val="center"/>
          </w:tcPr>
          <w:p w14:paraId="4F6D9ECD" w14:textId="77777777" w:rsidR="00D20650" w:rsidRPr="008D352C" w:rsidDel="00B57526"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3B71FD55" w14:textId="77777777" w:rsidR="00D20650" w:rsidRPr="008D352C" w:rsidDel="00B57526"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1F107E12" w14:textId="77777777" w:rsidR="00D20650" w:rsidRPr="008D352C" w:rsidRDefault="00D20650" w:rsidP="00DB4988">
            <w:pPr>
              <w:widowControl w:val="0"/>
              <w:jc w:val="center"/>
              <w:rPr>
                <w:rFonts w:ascii="GHEA Grapalat" w:hAnsi="GHEA Grapalat"/>
                <w:sz w:val="20"/>
                <w:szCs w:val="20"/>
              </w:rPr>
            </w:pPr>
          </w:p>
        </w:tc>
      </w:tr>
      <w:tr w:rsidR="00D20650" w:rsidRPr="008D352C" w14:paraId="7D76E7CB" w14:textId="77777777" w:rsidTr="00821AF9">
        <w:trPr>
          <w:cantSplit/>
        </w:trPr>
        <w:tc>
          <w:tcPr>
            <w:tcW w:w="817" w:type="dxa"/>
          </w:tcPr>
          <w:p w14:paraId="504E92BF" w14:textId="77777777" w:rsidR="00D20650" w:rsidRPr="008D352C" w:rsidRDefault="00D20650" w:rsidP="00DB4988">
            <w:pPr>
              <w:widowControl w:val="0"/>
              <w:jc w:val="center"/>
              <w:rPr>
                <w:rFonts w:ascii="GHEA Grapalat" w:hAnsi="GHEA Grapalat"/>
                <w:sz w:val="20"/>
                <w:szCs w:val="20"/>
              </w:rPr>
            </w:pPr>
          </w:p>
        </w:tc>
        <w:tc>
          <w:tcPr>
            <w:tcW w:w="1541" w:type="dxa"/>
          </w:tcPr>
          <w:p w14:paraId="716095BB" w14:textId="77777777" w:rsidR="00D20650" w:rsidRPr="008D352C" w:rsidRDefault="00D20650" w:rsidP="00DB4988">
            <w:pPr>
              <w:widowControl w:val="0"/>
              <w:jc w:val="center"/>
              <w:rPr>
                <w:rFonts w:ascii="GHEA Grapalat" w:hAnsi="GHEA Grapalat"/>
                <w:sz w:val="20"/>
                <w:szCs w:val="20"/>
              </w:rPr>
            </w:pPr>
          </w:p>
        </w:tc>
        <w:tc>
          <w:tcPr>
            <w:tcW w:w="1440" w:type="dxa"/>
          </w:tcPr>
          <w:p w14:paraId="215D19CD" w14:textId="77777777" w:rsidR="00D20650" w:rsidRPr="008D352C" w:rsidRDefault="00D20650" w:rsidP="00DB4988">
            <w:pPr>
              <w:widowControl w:val="0"/>
              <w:jc w:val="center"/>
              <w:rPr>
                <w:rFonts w:ascii="GHEA Grapalat" w:hAnsi="GHEA Grapalat"/>
                <w:sz w:val="20"/>
                <w:szCs w:val="20"/>
              </w:rPr>
            </w:pPr>
          </w:p>
        </w:tc>
        <w:tc>
          <w:tcPr>
            <w:tcW w:w="1980" w:type="dxa"/>
          </w:tcPr>
          <w:p w14:paraId="0BB3927C" w14:textId="77777777" w:rsidR="00D20650" w:rsidRPr="008D352C" w:rsidRDefault="00D20650" w:rsidP="00DB4988">
            <w:pPr>
              <w:widowControl w:val="0"/>
              <w:jc w:val="center"/>
              <w:rPr>
                <w:rFonts w:ascii="GHEA Grapalat" w:hAnsi="GHEA Grapalat"/>
                <w:sz w:val="20"/>
                <w:szCs w:val="20"/>
              </w:rPr>
            </w:pPr>
          </w:p>
        </w:tc>
        <w:tc>
          <w:tcPr>
            <w:tcW w:w="2430" w:type="dxa"/>
          </w:tcPr>
          <w:p w14:paraId="03075DB1" w14:textId="77777777" w:rsidR="00D20650" w:rsidRPr="008D352C" w:rsidRDefault="00D20650" w:rsidP="00DB4988">
            <w:pPr>
              <w:widowControl w:val="0"/>
              <w:jc w:val="center"/>
              <w:rPr>
                <w:rFonts w:ascii="GHEA Grapalat" w:hAnsi="GHEA Grapalat"/>
                <w:sz w:val="20"/>
                <w:szCs w:val="20"/>
              </w:rPr>
            </w:pPr>
          </w:p>
        </w:tc>
        <w:tc>
          <w:tcPr>
            <w:tcW w:w="1710" w:type="dxa"/>
          </w:tcPr>
          <w:p w14:paraId="4CA1FD15" w14:textId="77777777" w:rsidR="00D20650" w:rsidRPr="008D352C" w:rsidRDefault="00D20650" w:rsidP="00DB4988">
            <w:pPr>
              <w:widowControl w:val="0"/>
              <w:jc w:val="center"/>
              <w:rPr>
                <w:rFonts w:ascii="GHEA Grapalat" w:hAnsi="GHEA Grapalat"/>
                <w:sz w:val="20"/>
                <w:szCs w:val="20"/>
              </w:rPr>
            </w:pPr>
          </w:p>
        </w:tc>
      </w:tr>
      <w:tr w:rsidR="00D20650" w:rsidRPr="008D352C" w14:paraId="40C3A25C" w14:textId="77777777" w:rsidTr="00821AF9">
        <w:trPr>
          <w:cantSplit/>
        </w:trPr>
        <w:tc>
          <w:tcPr>
            <w:tcW w:w="817" w:type="dxa"/>
          </w:tcPr>
          <w:p w14:paraId="55A74D6E" w14:textId="77777777" w:rsidR="00D20650" w:rsidRPr="008D352C" w:rsidRDefault="00D20650" w:rsidP="00DB4988">
            <w:pPr>
              <w:widowControl w:val="0"/>
              <w:jc w:val="center"/>
              <w:rPr>
                <w:rFonts w:ascii="GHEA Grapalat" w:hAnsi="GHEA Grapalat"/>
                <w:sz w:val="20"/>
                <w:szCs w:val="20"/>
              </w:rPr>
            </w:pPr>
          </w:p>
        </w:tc>
        <w:tc>
          <w:tcPr>
            <w:tcW w:w="1541" w:type="dxa"/>
          </w:tcPr>
          <w:p w14:paraId="0E526A60" w14:textId="77777777" w:rsidR="00D20650" w:rsidRPr="008D352C" w:rsidRDefault="00D20650" w:rsidP="00DB4988">
            <w:pPr>
              <w:widowControl w:val="0"/>
              <w:jc w:val="center"/>
              <w:rPr>
                <w:rFonts w:ascii="GHEA Grapalat" w:hAnsi="GHEA Grapalat"/>
                <w:sz w:val="20"/>
                <w:szCs w:val="20"/>
              </w:rPr>
            </w:pPr>
          </w:p>
        </w:tc>
        <w:tc>
          <w:tcPr>
            <w:tcW w:w="1440" w:type="dxa"/>
          </w:tcPr>
          <w:p w14:paraId="0AC7B08E" w14:textId="77777777" w:rsidR="00D20650" w:rsidRPr="008D352C" w:rsidRDefault="00D20650" w:rsidP="00DB4988">
            <w:pPr>
              <w:widowControl w:val="0"/>
              <w:jc w:val="center"/>
              <w:rPr>
                <w:rFonts w:ascii="GHEA Grapalat" w:hAnsi="GHEA Grapalat"/>
                <w:sz w:val="20"/>
                <w:szCs w:val="20"/>
              </w:rPr>
            </w:pPr>
          </w:p>
        </w:tc>
        <w:tc>
          <w:tcPr>
            <w:tcW w:w="1980" w:type="dxa"/>
          </w:tcPr>
          <w:p w14:paraId="29CCFC99" w14:textId="77777777" w:rsidR="00D20650" w:rsidRPr="008D352C" w:rsidRDefault="00D20650" w:rsidP="00DB4988">
            <w:pPr>
              <w:widowControl w:val="0"/>
              <w:jc w:val="center"/>
              <w:rPr>
                <w:rFonts w:ascii="GHEA Grapalat" w:hAnsi="GHEA Grapalat"/>
                <w:sz w:val="20"/>
                <w:szCs w:val="20"/>
              </w:rPr>
            </w:pPr>
          </w:p>
        </w:tc>
        <w:tc>
          <w:tcPr>
            <w:tcW w:w="2430" w:type="dxa"/>
          </w:tcPr>
          <w:p w14:paraId="38033839" w14:textId="77777777" w:rsidR="00D20650" w:rsidRPr="008D352C" w:rsidRDefault="00D20650" w:rsidP="00DB4988">
            <w:pPr>
              <w:widowControl w:val="0"/>
              <w:jc w:val="center"/>
              <w:rPr>
                <w:rFonts w:ascii="GHEA Grapalat" w:hAnsi="GHEA Grapalat"/>
                <w:sz w:val="20"/>
                <w:szCs w:val="20"/>
              </w:rPr>
            </w:pPr>
          </w:p>
        </w:tc>
        <w:tc>
          <w:tcPr>
            <w:tcW w:w="1710" w:type="dxa"/>
          </w:tcPr>
          <w:p w14:paraId="6E90B6D9" w14:textId="77777777" w:rsidR="00D20650" w:rsidRPr="008D352C" w:rsidRDefault="00D20650" w:rsidP="00DB4988">
            <w:pPr>
              <w:widowControl w:val="0"/>
              <w:jc w:val="center"/>
              <w:rPr>
                <w:rFonts w:ascii="GHEA Grapalat" w:hAnsi="GHEA Grapalat"/>
                <w:sz w:val="20"/>
                <w:szCs w:val="20"/>
              </w:rPr>
            </w:pPr>
          </w:p>
        </w:tc>
      </w:tr>
      <w:tr w:rsidR="00D20650" w:rsidRPr="008D352C" w14:paraId="5168C025" w14:textId="77777777" w:rsidTr="00821AF9">
        <w:trPr>
          <w:cantSplit/>
        </w:trPr>
        <w:tc>
          <w:tcPr>
            <w:tcW w:w="817" w:type="dxa"/>
          </w:tcPr>
          <w:p w14:paraId="2C388342" w14:textId="77777777" w:rsidR="00D20650" w:rsidRPr="008D352C" w:rsidRDefault="00D20650" w:rsidP="00DB4988">
            <w:pPr>
              <w:widowControl w:val="0"/>
              <w:jc w:val="center"/>
              <w:rPr>
                <w:rFonts w:ascii="GHEA Grapalat" w:hAnsi="GHEA Grapalat"/>
                <w:sz w:val="20"/>
                <w:szCs w:val="20"/>
              </w:rPr>
            </w:pPr>
          </w:p>
        </w:tc>
        <w:tc>
          <w:tcPr>
            <w:tcW w:w="1541" w:type="dxa"/>
          </w:tcPr>
          <w:p w14:paraId="0F103AAB" w14:textId="77777777" w:rsidR="00D20650" w:rsidRPr="008D352C" w:rsidRDefault="00D20650" w:rsidP="00DB4988">
            <w:pPr>
              <w:widowControl w:val="0"/>
              <w:jc w:val="center"/>
              <w:rPr>
                <w:rFonts w:ascii="GHEA Grapalat" w:hAnsi="GHEA Grapalat"/>
                <w:sz w:val="20"/>
                <w:szCs w:val="20"/>
              </w:rPr>
            </w:pPr>
          </w:p>
        </w:tc>
        <w:tc>
          <w:tcPr>
            <w:tcW w:w="1440" w:type="dxa"/>
          </w:tcPr>
          <w:p w14:paraId="7CA774BB" w14:textId="77777777" w:rsidR="00D20650" w:rsidRPr="008D352C" w:rsidRDefault="00D20650" w:rsidP="00DB4988">
            <w:pPr>
              <w:widowControl w:val="0"/>
              <w:jc w:val="center"/>
              <w:rPr>
                <w:rFonts w:ascii="GHEA Grapalat" w:hAnsi="GHEA Grapalat"/>
                <w:sz w:val="20"/>
                <w:szCs w:val="20"/>
              </w:rPr>
            </w:pPr>
          </w:p>
        </w:tc>
        <w:tc>
          <w:tcPr>
            <w:tcW w:w="1980" w:type="dxa"/>
          </w:tcPr>
          <w:p w14:paraId="3F361621" w14:textId="77777777" w:rsidR="00D20650" w:rsidRPr="008D352C" w:rsidRDefault="00D20650" w:rsidP="00DB4988">
            <w:pPr>
              <w:widowControl w:val="0"/>
              <w:jc w:val="center"/>
              <w:rPr>
                <w:rFonts w:ascii="GHEA Grapalat" w:hAnsi="GHEA Grapalat"/>
                <w:sz w:val="20"/>
                <w:szCs w:val="20"/>
              </w:rPr>
            </w:pPr>
          </w:p>
        </w:tc>
        <w:tc>
          <w:tcPr>
            <w:tcW w:w="2430" w:type="dxa"/>
          </w:tcPr>
          <w:p w14:paraId="18FBD4EB" w14:textId="77777777" w:rsidR="00D20650" w:rsidRPr="008D352C" w:rsidRDefault="00D20650" w:rsidP="00DB4988">
            <w:pPr>
              <w:widowControl w:val="0"/>
              <w:jc w:val="center"/>
              <w:rPr>
                <w:rFonts w:ascii="GHEA Grapalat" w:hAnsi="GHEA Grapalat"/>
                <w:sz w:val="20"/>
                <w:szCs w:val="20"/>
              </w:rPr>
            </w:pPr>
          </w:p>
        </w:tc>
        <w:tc>
          <w:tcPr>
            <w:tcW w:w="1710" w:type="dxa"/>
          </w:tcPr>
          <w:p w14:paraId="1024088D" w14:textId="77777777" w:rsidR="00D20650" w:rsidRPr="008D352C" w:rsidRDefault="00D20650" w:rsidP="00DB4988">
            <w:pPr>
              <w:widowControl w:val="0"/>
              <w:jc w:val="center"/>
              <w:rPr>
                <w:rFonts w:ascii="GHEA Grapalat" w:hAnsi="GHEA Grapalat"/>
                <w:sz w:val="20"/>
                <w:szCs w:val="20"/>
              </w:rPr>
            </w:pPr>
          </w:p>
        </w:tc>
      </w:tr>
    </w:tbl>
    <w:p w14:paraId="3AA02AC0" w14:textId="77777777" w:rsidR="00D20650" w:rsidRPr="008C1FF8" w:rsidRDefault="00D20650" w:rsidP="00DB4988">
      <w:pPr>
        <w:pStyle w:val="BodyTextIndent3"/>
        <w:widowControl w:val="0"/>
        <w:spacing w:line="240" w:lineRule="auto"/>
        <w:jc w:val="right"/>
        <w:rPr>
          <w:rFonts w:ascii="GHEA Grapalat" w:hAnsi="GHEA Grapalat"/>
          <w:b/>
          <w:sz w:val="24"/>
          <w:szCs w:val="24"/>
        </w:rPr>
      </w:pPr>
    </w:p>
    <w:p w14:paraId="2D94E364" w14:textId="77777777" w:rsidR="00D20650" w:rsidRDefault="00D20650" w:rsidP="00DB4988">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43E42C6C" w14:textId="77777777" w:rsidR="00D20650" w:rsidRDefault="00D20650" w:rsidP="00DB4988">
      <w:pPr>
        <w:jc w:val="both"/>
        <w:rPr>
          <w:rFonts w:ascii="GHEA Grapalat" w:hAnsi="GHEA Grapalat"/>
        </w:rPr>
      </w:pPr>
    </w:p>
    <w:p w14:paraId="238914CF" w14:textId="77777777" w:rsidR="00D20650" w:rsidRPr="00DD2B43" w:rsidRDefault="00D20650" w:rsidP="00DB498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CF0206A" w14:textId="77777777" w:rsidR="00D20650" w:rsidRPr="00567D3B" w:rsidRDefault="00D20650" w:rsidP="00DB498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3186CD6" w14:textId="77777777" w:rsidR="00D20650" w:rsidRPr="008875C7" w:rsidRDefault="00D20650" w:rsidP="00DB4988">
      <w:pPr>
        <w:widowControl w:val="0"/>
        <w:jc w:val="right"/>
        <w:rPr>
          <w:rFonts w:ascii="GHEA Grapalat" w:hAnsi="GHEA Grapalat"/>
        </w:rPr>
      </w:pPr>
    </w:p>
    <w:p w14:paraId="5B13F78D" w14:textId="77777777" w:rsidR="00D20650" w:rsidRPr="00D5443D" w:rsidRDefault="00D20650" w:rsidP="00DB4988">
      <w:pPr>
        <w:widowControl w:val="0"/>
        <w:jc w:val="right"/>
        <w:rPr>
          <w:rFonts w:ascii="GHEA Grapalat" w:hAnsi="GHEA Grapalat"/>
        </w:rPr>
      </w:pPr>
      <w:r w:rsidRPr="009044F1">
        <w:rPr>
          <w:rFonts w:ascii="GHEA Grapalat" w:hAnsi="GHEA Grapalat"/>
        </w:rPr>
        <w:t>М. П.</w:t>
      </w:r>
    </w:p>
    <w:p w14:paraId="280CC3B4" w14:textId="77777777" w:rsidR="00D20650" w:rsidRDefault="00D20650" w:rsidP="00DB4988">
      <w:pPr>
        <w:rPr>
          <w:rFonts w:ascii="GHEA Grapalat" w:hAnsi="GHEA Grapalat"/>
          <w:b/>
        </w:rPr>
      </w:pPr>
      <w:r>
        <w:rPr>
          <w:rFonts w:ascii="GHEA Grapalat" w:hAnsi="GHEA Grapalat"/>
          <w:b/>
        </w:rPr>
        <w:br w:type="page"/>
      </w:r>
    </w:p>
    <w:p w14:paraId="7744179A" w14:textId="2846FA48" w:rsidR="00D20650" w:rsidRDefault="00D20650" w:rsidP="00DB4988">
      <w:pPr>
        <w:rPr>
          <w:rFonts w:ascii="GHEA Grapalat" w:hAnsi="GHEA Grapalat"/>
          <w:b/>
        </w:rPr>
      </w:pPr>
    </w:p>
    <w:p w14:paraId="0A4A6D6E" w14:textId="77777777" w:rsidR="00D20650" w:rsidRDefault="00D20650" w:rsidP="00DB4988">
      <w:pPr>
        <w:jc w:val="right"/>
        <w:rPr>
          <w:rFonts w:ascii="GHEA Grapalat" w:hAnsi="GHEA Grapalat"/>
          <w:b/>
        </w:rPr>
      </w:pPr>
      <w:r>
        <w:rPr>
          <w:rFonts w:ascii="GHEA Grapalat" w:hAnsi="GHEA Grapalat"/>
          <w:b/>
        </w:rPr>
        <w:t>Приложение 1.</w:t>
      </w:r>
      <w:r>
        <w:rPr>
          <w:rFonts w:ascii="GHEA Grapalat" w:hAnsi="GHEA Grapalat"/>
          <w:b/>
          <w:lang w:val="hy-AM"/>
        </w:rPr>
        <w:t>4</w:t>
      </w:r>
      <w:r>
        <w:rPr>
          <w:rFonts w:ascii="GHEA Grapalat" w:hAnsi="GHEA Grapalat"/>
          <w:b/>
        </w:rPr>
        <w:t xml:space="preserve">** </w:t>
      </w:r>
    </w:p>
    <w:p w14:paraId="6454B973" w14:textId="77777777" w:rsidR="00D20650" w:rsidRPr="00FA6464" w:rsidRDefault="00D20650" w:rsidP="00DB4988">
      <w:pPr>
        <w:jc w:val="right"/>
        <w:rPr>
          <w:rFonts w:ascii="GHEA Grapalat" w:hAnsi="GHEA Grapalat"/>
          <w:b/>
        </w:rPr>
      </w:pPr>
      <w:r w:rsidRPr="001439BD">
        <w:rPr>
          <w:rFonts w:ascii="GHEA Grapalat" w:hAnsi="GHEA Grapalat"/>
          <w:b/>
        </w:rPr>
        <w:t>к Приглашению на открытый конкурс</w:t>
      </w:r>
    </w:p>
    <w:p w14:paraId="215B5C3A" w14:textId="2C7408D6" w:rsidR="00D20650" w:rsidRPr="009044F1" w:rsidRDefault="00D20650" w:rsidP="00DB4988">
      <w:pPr>
        <w:pStyle w:val="Heading3"/>
        <w:keepNext w:val="0"/>
        <w:widowControl w:val="0"/>
        <w:spacing w:before="0" w:after="0"/>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A2ADE">
        <w:rPr>
          <w:rFonts w:ascii="GHEA Grapalat" w:hAnsi="GHEA Grapalat"/>
          <w:b/>
          <w:sz w:val="24"/>
          <w:szCs w:val="24"/>
        </w:rPr>
        <w:t>EQ-BMKHTSDZB-</w:t>
      </w:r>
      <w:r w:rsidR="00185E00">
        <w:rPr>
          <w:rFonts w:ascii="GHEA Grapalat" w:hAnsi="GHEA Grapalat"/>
          <w:b/>
          <w:sz w:val="24"/>
          <w:szCs w:val="24"/>
        </w:rPr>
        <w:t>26/16</w:t>
      </w:r>
    </w:p>
    <w:p w14:paraId="48EDE2AE"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691DFD3B"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3E88C056" w14:textId="77777777" w:rsidR="00D20650" w:rsidRDefault="00D20650" w:rsidP="00DB4988">
      <w:pPr>
        <w:ind w:left="360" w:hanging="360"/>
        <w:jc w:val="center"/>
        <w:rPr>
          <w:rFonts w:ascii="GHEA Grapalat" w:hAnsi="GHEA Grapalat"/>
          <w:b/>
        </w:rPr>
      </w:pPr>
      <w:r>
        <w:rPr>
          <w:rFonts w:ascii="GHEA Grapalat" w:hAnsi="GHEA Grapalat"/>
          <w:b/>
        </w:rPr>
        <w:t>ФОРМА</w:t>
      </w:r>
    </w:p>
    <w:p w14:paraId="1F477F68" w14:textId="77777777" w:rsidR="00D20650" w:rsidRPr="00C76978" w:rsidRDefault="00D20650" w:rsidP="00DB4988">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4EF7C4B" w14:textId="77777777" w:rsidR="00D20650" w:rsidRPr="00ED3A13" w:rsidRDefault="00D20650" w:rsidP="00DB4988">
      <w:pPr>
        <w:ind w:left="360" w:hanging="360"/>
        <w:jc w:val="center"/>
        <w:rPr>
          <w:rFonts w:ascii="GHEA Grapalat" w:eastAsia="GHEA Grapalat" w:hAnsi="GHEA Grapalat" w:cs="GHEA Grapalat"/>
          <w:b/>
        </w:rPr>
      </w:pPr>
    </w:p>
    <w:p w14:paraId="428015F9" w14:textId="77777777" w:rsidR="00D20650" w:rsidRPr="00FD1EE4"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6D7CB4C"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20650" w:rsidRPr="00FD1EE4" w14:paraId="6EDB9415" w14:textId="77777777" w:rsidTr="00821AF9">
        <w:tc>
          <w:tcPr>
            <w:tcW w:w="2836" w:type="dxa"/>
            <w:shd w:val="clear" w:color="auto" w:fill="D9E2F3"/>
            <w:vAlign w:val="center"/>
          </w:tcPr>
          <w:p w14:paraId="5F9EF448"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00E478B" w14:textId="77777777" w:rsidR="00D20650" w:rsidRPr="00FD1EE4" w:rsidRDefault="00D20650" w:rsidP="00DB4988">
            <w:pPr>
              <w:rPr>
                <w:rFonts w:ascii="GHEA Grapalat" w:eastAsia="GHEA Grapalat" w:hAnsi="GHEA Grapalat" w:cs="GHEA Grapalat"/>
              </w:rPr>
            </w:pPr>
          </w:p>
        </w:tc>
      </w:tr>
      <w:tr w:rsidR="00D20650" w:rsidRPr="00FD1EE4" w14:paraId="1A92829E" w14:textId="77777777" w:rsidTr="00821AF9">
        <w:tc>
          <w:tcPr>
            <w:tcW w:w="2836" w:type="dxa"/>
            <w:shd w:val="clear" w:color="auto" w:fill="D9E2F3"/>
            <w:vAlign w:val="center"/>
          </w:tcPr>
          <w:p w14:paraId="78CCDBB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616FA70" w14:textId="77777777" w:rsidR="00D20650" w:rsidRPr="00FD1EE4" w:rsidRDefault="00D20650" w:rsidP="00DB4988">
            <w:pPr>
              <w:rPr>
                <w:rFonts w:ascii="GHEA Grapalat" w:eastAsia="GHEA Grapalat" w:hAnsi="GHEA Grapalat" w:cs="GHEA Grapalat"/>
              </w:rPr>
            </w:pPr>
          </w:p>
        </w:tc>
      </w:tr>
      <w:tr w:rsidR="00D20650" w:rsidRPr="00FD1EE4" w14:paraId="1162E05C" w14:textId="77777777" w:rsidTr="00821AF9">
        <w:tc>
          <w:tcPr>
            <w:tcW w:w="2836" w:type="dxa"/>
            <w:shd w:val="clear" w:color="auto" w:fill="D9E2F3"/>
            <w:vAlign w:val="center"/>
          </w:tcPr>
          <w:p w14:paraId="01A99868"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2487950" w14:textId="77777777" w:rsidR="00D20650" w:rsidRPr="00FD1EE4" w:rsidRDefault="00D20650" w:rsidP="00DB4988">
            <w:pPr>
              <w:rPr>
                <w:rFonts w:ascii="GHEA Grapalat" w:eastAsia="GHEA Grapalat" w:hAnsi="GHEA Grapalat" w:cs="GHEA Grapalat"/>
              </w:rPr>
            </w:pPr>
          </w:p>
        </w:tc>
      </w:tr>
      <w:tr w:rsidR="00D20650" w:rsidRPr="00FD1EE4" w14:paraId="2C437FBD" w14:textId="77777777" w:rsidTr="00821AF9">
        <w:tc>
          <w:tcPr>
            <w:tcW w:w="2836" w:type="dxa"/>
            <w:shd w:val="clear" w:color="auto" w:fill="D9E2F3"/>
            <w:vAlign w:val="center"/>
          </w:tcPr>
          <w:p w14:paraId="1945F6C0"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C17E89C" w14:textId="77777777" w:rsidR="00D20650" w:rsidRPr="00FD1EE4" w:rsidRDefault="00D20650" w:rsidP="00DB4988">
            <w:pPr>
              <w:rPr>
                <w:rFonts w:ascii="GHEA Grapalat" w:eastAsia="GHEA Grapalat" w:hAnsi="GHEA Grapalat" w:cs="GHEA Grapalat"/>
              </w:rPr>
            </w:pPr>
          </w:p>
        </w:tc>
      </w:tr>
      <w:tr w:rsidR="00D20650" w:rsidRPr="00FD1EE4" w14:paraId="2D6688A8" w14:textId="77777777" w:rsidTr="00821AF9">
        <w:tc>
          <w:tcPr>
            <w:tcW w:w="2836" w:type="dxa"/>
            <w:shd w:val="clear" w:color="auto" w:fill="D9E2F3"/>
            <w:vAlign w:val="center"/>
          </w:tcPr>
          <w:p w14:paraId="3488520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CC06EC6" w14:textId="77777777" w:rsidR="00D20650" w:rsidRPr="00FD1EE4" w:rsidRDefault="00D20650" w:rsidP="00DB4988">
            <w:pPr>
              <w:rPr>
                <w:rFonts w:ascii="GHEA Grapalat" w:eastAsia="GHEA Grapalat" w:hAnsi="GHEA Grapalat" w:cs="GHEA Grapalat"/>
              </w:rPr>
            </w:pPr>
          </w:p>
        </w:tc>
      </w:tr>
      <w:tr w:rsidR="00D20650" w:rsidRPr="00FD1EE4" w14:paraId="2ECADB37" w14:textId="77777777" w:rsidTr="00821AF9">
        <w:tc>
          <w:tcPr>
            <w:tcW w:w="2836" w:type="dxa"/>
            <w:shd w:val="clear" w:color="auto" w:fill="D9E2F3"/>
            <w:vAlign w:val="center"/>
          </w:tcPr>
          <w:p w14:paraId="51957012"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CF9309D" w14:textId="77777777" w:rsidR="00D20650" w:rsidRPr="00FD1EE4" w:rsidRDefault="00D20650" w:rsidP="00DB4988">
            <w:pPr>
              <w:ind w:left="993" w:hanging="851"/>
              <w:rPr>
                <w:rFonts w:ascii="GHEA Grapalat" w:eastAsia="GHEA Grapalat" w:hAnsi="GHEA Grapalat" w:cs="GHEA Grapalat"/>
              </w:rPr>
            </w:pPr>
          </w:p>
        </w:tc>
      </w:tr>
      <w:tr w:rsidR="00D20650" w:rsidRPr="00FD1EE4" w14:paraId="115BF5DA" w14:textId="77777777" w:rsidTr="00821AF9">
        <w:tc>
          <w:tcPr>
            <w:tcW w:w="2836" w:type="dxa"/>
            <w:shd w:val="clear" w:color="auto" w:fill="D9E2F3"/>
            <w:vAlign w:val="center"/>
          </w:tcPr>
          <w:p w14:paraId="3748A147"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85FE187" w14:textId="77777777" w:rsidR="00D20650" w:rsidRPr="00FD1EE4" w:rsidRDefault="00D20650" w:rsidP="00DB4988">
            <w:pPr>
              <w:ind w:left="993" w:hanging="851"/>
              <w:rPr>
                <w:rFonts w:ascii="GHEA Grapalat" w:eastAsia="GHEA Grapalat" w:hAnsi="GHEA Grapalat" w:cs="GHEA Grapalat"/>
              </w:rPr>
            </w:pPr>
          </w:p>
        </w:tc>
      </w:tr>
    </w:tbl>
    <w:p w14:paraId="0FF35EC6"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0BDCB788" w14:textId="77777777" w:rsidTr="00821AF9">
        <w:tc>
          <w:tcPr>
            <w:tcW w:w="2835" w:type="dxa"/>
            <w:shd w:val="clear" w:color="auto" w:fill="D9E2F3"/>
            <w:vAlign w:val="center"/>
          </w:tcPr>
          <w:p w14:paraId="06879CB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B93B03C" w14:textId="77777777" w:rsidR="00D20650" w:rsidRPr="00FD1EE4" w:rsidRDefault="00D20650" w:rsidP="00DB4988">
            <w:pPr>
              <w:rPr>
                <w:rFonts w:ascii="GHEA Grapalat" w:eastAsia="GHEA Grapalat" w:hAnsi="GHEA Grapalat" w:cs="GHEA Grapalat"/>
              </w:rPr>
            </w:pPr>
          </w:p>
        </w:tc>
      </w:tr>
      <w:tr w:rsidR="00D20650" w:rsidRPr="00FD1EE4" w14:paraId="77B61E30" w14:textId="77777777" w:rsidTr="00821AF9">
        <w:trPr>
          <w:trHeight w:val="1487"/>
        </w:trPr>
        <w:tc>
          <w:tcPr>
            <w:tcW w:w="2835" w:type="dxa"/>
            <w:shd w:val="clear" w:color="auto" w:fill="D9E2F3"/>
            <w:vAlign w:val="center"/>
          </w:tcPr>
          <w:p w14:paraId="2D7985B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A0AB45D" w14:textId="77777777" w:rsidR="00D20650" w:rsidRPr="00FD1EE4" w:rsidRDefault="00D20650" w:rsidP="00DB4988">
            <w:pPr>
              <w:rPr>
                <w:rFonts w:ascii="GHEA Grapalat" w:eastAsia="GHEA Grapalat" w:hAnsi="GHEA Grapalat" w:cs="GHEA Grapalat"/>
              </w:rPr>
            </w:pPr>
          </w:p>
        </w:tc>
      </w:tr>
    </w:tbl>
    <w:p w14:paraId="20B0FF71"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56FDA04F" w14:textId="77777777" w:rsidTr="00821AF9">
        <w:tc>
          <w:tcPr>
            <w:tcW w:w="2835" w:type="dxa"/>
            <w:shd w:val="clear" w:color="auto" w:fill="D9E2F3"/>
            <w:vAlign w:val="center"/>
          </w:tcPr>
          <w:p w14:paraId="41444A06" w14:textId="77777777" w:rsidR="00D20650" w:rsidRPr="00FD1EE4" w:rsidRDefault="00D20650" w:rsidP="002B2DFE">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73D895F4" w14:textId="77777777" w:rsidR="00D20650" w:rsidRPr="00FD1EE4" w:rsidRDefault="00D20650" w:rsidP="00DB4988">
            <w:pPr>
              <w:rPr>
                <w:rFonts w:ascii="GHEA Grapalat" w:eastAsia="GHEA Grapalat" w:hAnsi="GHEA Grapalat" w:cs="GHEA Grapalat"/>
              </w:rPr>
            </w:pPr>
          </w:p>
        </w:tc>
      </w:tr>
      <w:tr w:rsidR="00D20650" w:rsidRPr="00FD1EE4" w14:paraId="5B9F8F43" w14:textId="77777777" w:rsidTr="00821AF9">
        <w:tc>
          <w:tcPr>
            <w:tcW w:w="2835" w:type="dxa"/>
            <w:shd w:val="clear" w:color="auto" w:fill="D9E2F3"/>
            <w:vAlign w:val="center"/>
          </w:tcPr>
          <w:p w14:paraId="5AFBDB7A" w14:textId="77777777" w:rsidR="00D20650" w:rsidRPr="00FD1EE4" w:rsidRDefault="00D20650" w:rsidP="002B2DFE">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B1FBCED" w14:textId="77777777" w:rsidR="00D20650" w:rsidRPr="00FD1EE4" w:rsidRDefault="00D20650" w:rsidP="00DB4988">
            <w:pPr>
              <w:rPr>
                <w:rFonts w:ascii="GHEA Grapalat" w:eastAsia="GHEA Grapalat" w:hAnsi="GHEA Grapalat" w:cs="GHEA Grapalat"/>
              </w:rPr>
            </w:pPr>
          </w:p>
        </w:tc>
      </w:tr>
      <w:tr w:rsidR="00D20650" w:rsidRPr="00FD1EE4" w14:paraId="17BF851B" w14:textId="77777777" w:rsidTr="00821AF9">
        <w:tc>
          <w:tcPr>
            <w:tcW w:w="2835" w:type="dxa"/>
            <w:shd w:val="clear" w:color="auto" w:fill="D9E2F3"/>
            <w:vAlign w:val="center"/>
          </w:tcPr>
          <w:p w14:paraId="1347DBE7" w14:textId="77777777" w:rsidR="00D20650" w:rsidRPr="00FD1EE4" w:rsidRDefault="00D20650" w:rsidP="002B2DFE">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6CBE93C" w14:textId="77777777" w:rsidR="00D20650" w:rsidRPr="00FD1EE4" w:rsidRDefault="00D20650" w:rsidP="00DB4988">
            <w:pPr>
              <w:rPr>
                <w:rFonts w:ascii="GHEA Grapalat" w:eastAsia="GHEA Grapalat" w:hAnsi="GHEA Grapalat" w:cs="GHEA Grapalat"/>
              </w:rPr>
            </w:pPr>
          </w:p>
        </w:tc>
      </w:tr>
    </w:tbl>
    <w:p w14:paraId="29621C46" w14:textId="77777777" w:rsidR="00D20650" w:rsidRPr="00FD1EE4" w:rsidRDefault="00D20650" w:rsidP="00DB4988">
      <w:pPr>
        <w:rPr>
          <w:rFonts w:ascii="GHEA Grapalat" w:eastAsia="GHEA Grapalat" w:hAnsi="GHEA Grapalat" w:cs="GHEA Grapalat"/>
        </w:rPr>
      </w:pPr>
    </w:p>
    <w:p w14:paraId="33E37D80" w14:textId="77777777" w:rsidR="00D20650" w:rsidRPr="00FD1EE4" w:rsidRDefault="00D20650" w:rsidP="00DB4988">
      <w:pPr>
        <w:rPr>
          <w:rFonts w:ascii="GHEA Grapalat" w:eastAsia="GHEA Grapalat" w:hAnsi="GHEA Grapalat" w:cs="GHEA Grapalat"/>
        </w:rPr>
      </w:pPr>
      <w:r w:rsidRPr="00FD1EE4">
        <w:rPr>
          <w:rFonts w:ascii="GHEA Grapalat" w:hAnsi="GHEA Grapalat"/>
        </w:rPr>
        <w:br w:type="page"/>
      </w:r>
    </w:p>
    <w:p w14:paraId="395269B2" w14:textId="77777777" w:rsidR="00D20650" w:rsidRPr="009A52BE" w:rsidRDefault="00D20650" w:rsidP="002B2DFE">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9ADB578" w14:textId="77777777" w:rsidR="00D20650" w:rsidRPr="004E2F96"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72870816" w14:textId="77777777" w:rsidTr="00821AF9">
        <w:tc>
          <w:tcPr>
            <w:tcW w:w="2835" w:type="dxa"/>
            <w:shd w:val="clear" w:color="auto" w:fill="D9E2F3"/>
            <w:vAlign w:val="center"/>
          </w:tcPr>
          <w:p w14:paraId="08179457"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BA2759F" w14:textId="77777777" w:rsidR="00D20650" w:rsidRPr="00FD1EE4" w:rsidRDefault="00D20650" w:rsidP="00DB4988">
            <w:pPr>
              <w:rPr>
                <w:rFonts w:ascii="GHEA Grapalat" w:eastAsia="GHEA Grapalat" w:hAnsi="GHEA Grapalat" w:cs="GHEA Grapalat"/>
              </w:rPr>
            </w:pPr>
          </w:p>
        </w:tc>
      </w:tr>
      <w:tr w:rsidR="00D20650" w:rsidRPr="00FD1EE4" w14:paraId="30EE6C63" w14:textId="77777777" w:rsidTr="00821AF9">
        <w:tc>
          <w:tcPr>
            <w:tcW w:w="2835" w:type="dxa"/>
            <w:shd w:val="clear" w:color="auto" w:fill="D9E2F3"/>
            <w:vAlign w:val="center"/>
          </w:tcPr>
          <w:p w14:paraId="414E1E1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CE539FC" w14:textId="77777777" w:rsidR="00D20650" w:rsidRPr="00FD1EE4" w:rsidRDefault="00D20650" w:rsidP="00DB4988">
            <w:pPr>
              <w:rPr>
                <w:rFonts w:ascii="GHEA Grapalat" w:eastAsia="GHEA Grapalat" w:hAnsi="GHEA Grapalat" w:cs="GHEA Grapalat"/>
              </w:rPr>
            </w:pPr>
          </w:p>
        </w:tc>
      </w:tr>
    </w:tbl>
    <w:p w14:paraId="45C0E4E9"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3E87F3F8" w14:textId="77777777" w:rsidTr="00821AF9">
        <w:tc>
          <w:tcPr>
            <w:tcW w:w="2835" w:type="dxa"/>
            <w:shd w:val="clear" w:color="auto" w:fill="D9E2F3"/>
            <w:vAlign w:val="center"/>
          </w:tcPr>
          <w:p w14:paraId="141A9B69"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BC8B9AC" w14:textId="77777777" w:rsidR="00D20650" w:rsidRPr="00FD1EE4" w:rsidRDefault="00D20650" w:rsidP="00DB4988">
            <w:pPr>
              <w:rPr>
                <w:rFonts w:ascii="GHEA Grapalat" w:eastAsia="GHEA Grapalat" w:hAnsi="GHEA Grapalat" w:cs="GHEA Grapalat"/>
              </w:rPr>
            </w:pPr>
          </w:p>
        </w:tc>
      </w:tr>
      <w:tr w:rsidR="00D20650" w:rsidRPr="00FD1EE4" w14:paraId="29D26128" w14:textId="77777777" w:rsidTr="00821AF9">
        <w:tc>
          <w:tcPr>
            <w:tcW w:w="2835" w:type="dxa"/>
            <w:shd w:val="clear" w:color="auto" w:fill="D9E2F3"/>
            <w:vAlign w:val="center"/>
          </w:tcPr>
          <w:p w14:paraId="00A74DEF"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D657F53" w14:textId="77777777" w:rsidR="00D20650" w:rsidRPr="00FD1EE4" w:rsidRDefault="00D20650" w:rsidP="00DB4988">
            <w:pPr>
              <w:rPr>
                <w:rFonts w:ascii="GHEA Grapalat" w:eastAsia="GHEA Grapalat" w:hAnsi="GHEA Grapalat" w:cs="GHEA Grapalat"/>
              </w:rPr>
            </w:pPr>
          </w:p>
        </w:tc>
      </w:tr>
      <w:tr w:rsidR="00D20650" w:rsidRPr="00FD1EE4" w14:paraId="5FE8CABD" w14:textId="77777777" w:rsidTr="00821AF9">
        <w:tc>
          <w:tcPr>
            <w:tcW w:w="2835" w:type="dxa"/>
            <w:shd w:val="clear" w:color="auto" w:fill="D9E2F3"/>
            <w:vAlign w:val="center"/>
          </w:tcPr>
          <w:p w14:paraId="06E5FDE2"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04987BA" w14:textId="77777777" w:rsidR="00D20650" w:rsidRPr="00FD1EE4" w:rsidRDefault="00D20650" w:rsidP="00DB4988">
            <w:pPr>
              <w:rPr>
                <w:rFonts w:ascii="GHEA Grapalat" w:eastAsia="GHEA Grapalat" w:hAnsi="GHEA Grapalat" w:cs="GHEA Grapalat"/>
              </w:rPr>
            </w:pPr>
          </w:p>
        </w:tc>
      </w:tr>
      <w:tr w:rsidR="00D20650" w:rsidRPr="00FD1EE4" w14:paraId="7D435DD6" w14:textId="77777777" w:rsidTr="00821AF9">
        <w:tc>
          <w:tcPr>
            <w:tcW w:w="2835" w:type="dxa"/>
            <w:shd w:val="clear" w:color="auto" w:fill="D9E2F3"/>
            <w:vAlign w:val="center"/>
          </w:tcPr>
          <w:p w14:paraId="00B6A6D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A2BCC23" w14:textId="77777777" w:rsidR="00D20650" w:rsidRPr="00FD1EE4" w:rsidRDefault="00D20650" w:rsidP="00DB4988">
            <w:pPr>
              <w:rPr>
                <w:rFonts w:ascii="GHEA Grapalat" w:eastAsia="GHEA Grapalat" w:hAnsi="GHEA Grapalat" w:cs="GHEA Grapalat"/>
              </w:rPr>
            </w:pPr>
          </w:p>
        </w:tc>
      </w:tr>
      <w:tr w:rsidR="00D20650" w:rsidRPr="00FD1EE4" w14:paraId="32356522" w14:textId="77777777" w:rsidTr="00821AF9">
        <w:tc>
          <w:tcPr>
            <w:tcW w:w="2835" w:type="dxa"/>
            <w:shd w:val="clear" w:color="auto" w:fill="D9E2F3"/>
            <w:vAlign w:val="center"/>
          </w:tcPr>
          <w:p w14:paraId="1C73E18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4A03C48" w14:textId="77777777" w:rsidR="00D20650" w:rsidRPr="00FD1EE4" w:rsidRDefault="00D20650" w:rsidP="00DB4988">
            <w:pPr>
              <w:rPr>
                <w:rFonts w:ascii="GHEA Grapalat" w:eastAsia="GHEA Grapalat" w:hAnsi="GHEA Grapalat" w:cs="GHEA Grapalat"/>
              </w:rPr>
            </w:pPr>
          </w:p>
        </w:tc>
      </w:tr>
      <w:tr w:rsidR="00D20650" w:rsidRPr="00FD1EE4" w14:paraId="75AB362D" w14:textId="77777777" w:rsidTr="00821AF9">
        <w:trPr>
          <w:trHeight w:val="1361"/>
        </w:trPr>
        <w:tc>
          <w:tcPr>
            <w:tcW w:w="2835" w:type="dxa"/>
            <w:shd w:val="clear" w:color="auto" w:fill="D9E2F3"/>
            <w:vAlign w:val="center"/>
          </w:tcPr>
          <w:p w14:paraId="45758E10"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9D7C4F1" w14:textId="77777777" w:rsidR="00D20650" w:rsidRPr="00FD1EE4" w:rsidRDefault="00D20650" w:rsidP="00DB4988">
            <w:pPr>
              <w:rPr>
                <w:rFonts w:ascii="GHEA Grapalat" w:eastAsia="GHEA Grapalat" w:hAnsi="GHEA Grapalat" w:cs="GHEA Grapalat"/>
              </w:rPr>
            </w:pPr>
          </w:p>
        </w:tc>
      </w:tr>
      <w:tr w:rsidR="00D20650" w:rsidRPr="00FD1EE4" w14:paraId="2ACA117F" w14:textId="77777777" w:rsidTr="00821AF9">
        <w:tc>
          <w:tcPr>
            <w:tcW w:w="2835" w:type="dxa"/>
            <w:shd w:val="clear" w:color="auto" w:fill="D9E2F3"/>
            <w:vAlign w:val="center"/>
          </w:tcPr>
          <w:p w14:paraId="444A5A6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37A02CB" w14:textId="77777777" w:rsidR="00D20650" w:rsidRPr="00FD1EE4" w:rsidRDefault="00D20650" w:rsidP="00DB4988">
            <w:pPr>
              <w:rPr>
                <w:rFonts w:ascii="GHEA Grapalat" w:eastAsia="GHEA Grapalat" w:hAnsi="GHEA Grapalat" w:cs="GHEA Grapalat"/>
              </w:rPr>
            </w:pPr>
          </w:p>
        </w:tc>
      </w:tr>
    </w:tbl>
    <w:p w14:paraId="250DF068" w14:textId="77777777" w:rsidR="00D20650" w:rsidRPr="00574FF7"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650" w:rsidRPr="00FD1EE4" w14:paraId="599503C1" w14:textId="77777777" w:rsidTr="00821AF9">
        <w:tc>
          <w:tcPr>
            <w:tcW w:w="2836" w:type="dxa"/>
            <w:shd w:val="clear" w:color="auto" w:fill="D9E2F3"/>
            <w:vAlign w:val="center"/>
          </w:tcPr>
          <w:p w14:paraId="22CC9342" w14:textId="77777777" w:rsidR="00D20650" w:rsidRPr="00FD1EE4" w:rsidRDefault="00D20650" w:rsidP="002B2DFE">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D3A1DC6" w14:textId="77777777" w:rsidR="00D20650" w:rsidRPr="00FD1EE4" w:rsidRDefault="00D20650" w:rsidP="00DB4988">
            <w:pPr>
              <w:rPr>
                <w:rFonts w:ascii="GHEA Grapalat" w:eastAsia="GHEA Grapalat" w:hAnsi="GHEA Grapalat" w:cs="GHEA Grapalat"/>
              </w:rPr>
            </w:pPr>
          </w:p>
        </w:tc>
      </w:tr>
      <w:tr w:rsidR="00D20650" w:rsidRPr="00FD1EE4" w14:paraId="20BAF54A" w14:textId="77777777" w:rsidTr="00821AF9">
        <w:tc>
          <w:tcPr>
            <w:tcW w:w="2836" w:type="dxa"/>
            <w:shd w:val="clear" w:color="auto" w:fill="D9E2F3"/>
            <w:vAlign w:val="center"/>
          </w:tcPr>
          <w:p w14:paraId="44BDE040" w14:textId="77777777" w:rsidR="00D20650" w:rsidRPr="00FD1EE4" w:rsidRDefault="00D20650" w:rsidP="002B2DFE">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350C89F"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20650">
                  <w:rPr>
                    <w:rFonts w:ascii="MS Gothic" w:eastAsia="MS Gothic" w:hAnsi="MS Gothic" w:cs="GHEA Grapalat" w:hint="eastAsia"/>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0D2D5FA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20650">
                  <w:rPr>
                    <w:rFonts w:ascii="MS Gothic" w:eastAsia="MS Gothic" w:hAnsi="MS Gothic" w:cs="GHEA Grapalat" w:hint="eastAsia"/>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3F60E223" w14:textId="77777777" w:rsidR="00D20650" w:rsidRPr="00FD1EE4" w:rsidRDefault="00D20650" w:rsidP="00DB4988">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02D032C8" w14:textId="77777777" w:rsidR="00D20650" w:rsidRPr="00CB7DFD"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838E2E0"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30B9590D" w14:textId="77777777" w:rsidTr="00821AF9">
        <w:tc>
          <w:tcPr>
            <w:tcW w:w="2837" w:type="dxa"/>
            <w:shd w:val="clear" w:color="auto" w:fill="D9E2F3"/>
            <w:vAlign w:val="center"/>
          </w:tcPr>
          <w:p w14:paraId="0964520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AC2FF9" w14:textId="77777777" w:rsidR="00D20650" w:rsidRPr="00FD1EE4" w:rsidRDefault="00D20650" w:rsidP="00DB4988">
            <w:pPr>
              <w:rPr>
                <w:rFonts w:ascii="GHEA Grapalat" w:eastAsia="GHEA Grapalat" w:hAnsi="GHEA Grapalat" w:cs="GHEA Grapalat"/>
              </w:rPr>
            </w:pPr>
          </w:p>
        </w:tc>
      </w:tr>
      <w:tr w:rsidR="00D20650" w:rsidRPr="00FD1EE4" w14:paraId="5AA4246B" w14:textId="77777777" w:rsidTr="00821AF9">
        <w:tc>
          <w:tcPr>
            <w:tcW w:w="2837" w:type="dxa"/>
            <w:shd w:val="clear" w:color="auto" w:fill="D9E2F3"/>
            <w:vAlign w:val="center"/>
          </w:tcPr>
          <w:p w14:paraId="519A026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C5A98C9" w14:textId="77777777" w:rsidR="00D20650" w:rsidRPr="00FD1EE4" w:rsidRDefault="00D20650" w:rsidP="00DB4988">
            <w:pPr>
              <w:rPr>
                <w:rFonts w:ascii="GHEA Grapalat" w:eastAsia="GHEA Grapalat" w:hAnsi="GHEA Grapalat" w:cs="GHEA Grapalat"/>
              </w:rPr>
            </w:pPr>
          </w:p>
        </w:tc>
      </w:tr>
      <w:tr w:rsidR="00D20650" w:rsidRPr="00FD1EE4" w14:paraId="53660E3D" w14:textId="77777777" w:rsidTr="00821AF9">
        <w:tc>
          <w:tcPr>
            <w:tcW w:w="2837" w:type="dxa"/>
            <w:shd w:val="clear" w:color="auto" w:fill="D9E2F3"/>
            <w:vAlign w:val="center"/>
          </w:tcPr>
          <w:p w14:paraId="66160F0F"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74CABC1" w14:textId="77777777" w:rsidR="00D20650" w:rsidRPr="00FD1EE4" w:rsidRDefault="00D20650" w:rsidP="00DB4988">
            <w:pPr>
              <w:rPr>
                <w:rFonts w:ascii="GHEA Grapalat" w:eastAsia="GHEA Grapalat" w:hAnsi="GHEA Grapalat" w:cs="GHEA Grapalat"/>
              </w:rPr>
            </w:pPr>
          </w:p>
        </w:tc>
      </w:tr>
      <w:tr w:rsidR="00D20650" w:rsidRPr="00FD1EE4" w14:paraId="78EA92B2" w14:textId="77777777" w:rsidTr="00821AF9">
        <w:tc>
          <w:tcPr>
            <w:tcW w:w="2837" w:type="dxa"/>
            <w:shd w:val="clear" w:color="auto" w:fill="D9E2F3"/>
            <w:vAlign w:val="center"/>
          </w:tcPr>
          <w:p w14:paraId="0D3D0F35"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A7D1DF2"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2CF2C7DF"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5A0AAAF4"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0BD46DB3" w14:textId="77777777" w:rsidTr="00821AF9">
        <w:tc>
          <w:tcPr>
            <w:tcW w:w="2837" w:type="dxa"/>
            <w:shd w:val="clear" w:color="auto" w:fill="D9E2F3"/>
            <w:vAlign w:val="center"/>
          </w:tcPr>
          <w:p w14:paraId="664D28E2" w14:textId="77777777" w:rsidR="00D20650" w:rsidRPr="00B047A2"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9264290" w14:textId="77777777" w:rsidR="00D20650" w:rsidRPr="00FD1EE4" w:rsidRDefault="00D20650" w:rsidP="00DB4988">
            <w:pPr>
              <w:rPr>
                <w:rFonts w:ascii="GHEA Grapalat" w:eastAsia="GHEA Grapalat" w:hAnsi="GHEA Grapalat" w:cs="GHEA Grapalat"/>
              </w:rPr>
            </w:pPr>
          </w:p>
        </w:tc>
      </w:tr>
      <w:tr w:rsidR="00D20650" w:rsidRPr="00FD1EE4" w14:paraId="22E5EB72" w14:textId="77777777" w:rsidTr="00821AF9">
        <w:tc>
          <w:tcPr>
            <w:tcW w:w="2837" w:type="dxa"/>
            <w:shd w:val="clear" w:color="auto" w:fill="D9E2F3"/>
            <w:vAlign w:val="center"/>
          </w:tcPr>
          <w:p w14:paraId="6F81284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8F2BA67" w14:textId="77777777" w:rsidR="00D20650" w:rsidRPr="00FD1EE4" w:rsidRDefault="00D20650" w:rsidP="00DB4988">
            <w:pPr>
              <w:rPr>
                <w:rFonts w:ascii="GHEA Grapalat" w:eastAsia="GHEA Grapalat" w:hAnsi="GHEA Grapalat" w:cs="GHEA Grapalat"/>
              </w:rPr>
            </w:pPr>
          </w:p>
        </w:tc>
      </w:tr>
      <w:tr w:rsidR="00D20650" w:rsidRPr="00FD1EE4" w14:paraId="2FBFBFB0" w14:textId="77777777" w:rsidTr="00821AF9">
        <w:tc>
          <w:tcPr>
            <w:tcW w:w="2837" w:type="dxa"/>
            <w:shd w:val="clear" w:color="auto" w:fill="D9E2F3"/>
            <w:vAlign w:val="center"/>
          </w:tcPr>
          <w:p w14:paraId="698628B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AD4C613" w14:textId="77777777" w:rsidR="00D20650" w:rsidRPr="00FD1EE4" w:rsidRDefault="00D20650" w:rsidP="00DB4988">
            <w:pPr>
              <w:rPr>
                <w:rFonts w:ascii="GHEA Grapalat" w:eastAsia="GHEA Grapalat" w:hAnsi="GHEA Grapalat" w:cs="GHEA Grapalat"/>
              </w:rPr>
            </w:pPr>
          </w:p>
        </w:tc>
      </w:tr>
      <w:tr w:rsidR="00D20650" w:rsidRPr="00FD1EE4" w14:paraId="2DAE6F36" w14:textId="77777777" w:rsidTr="00821AF9">
        <w:tc>
          <w:tcPr>
            <w:tcW w:w="2837" w:type="dxa"/>
            <w:shd w:val="clear" w:color="auto" w:fill="D9E2F3"/>
            <w:vAlign w:val="center"/>
          </w:tcPr>
          <w:p w14:paraId="6A299548"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850DCE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3137330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17ED3D44" w14:textId="77777777" w:rsidR="00D20650" w:rsidRPr="00FD1EE4" w:rsidRDefault="00D20650" w:rsidP="00DB4988">
      <w:pPr>
        <w:rPr>
          <w:rFonts w:ascii="GHEA Grapalat" w:eastAsia="GHEA Grapalat" w:hAnsi="GHEA Grapalat" w:cs="GHEA Grapalat"/>
          <w:b/>
        </w:rPr>
      </w:pPr>
      <w:r w:rsidRPr="00FD1EE4">
        <w:rPr>
          <w:rFonts w:ascii="GHEA Grapalat" w:hAnsi="GHEA Grapalat"/>
        </w:rPr>
        <w:br w:type="page"/>
      </w:r>
    </w:p>
    <w:p w14:paraId="03541A98" w14:textId="77777777" w:rsidR="00D20650" w:rsidRPr="00FD1EE4"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C8CF83C"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650" w:rsidRPr="00FD1EE4" w14:paraId="5BE9A299" w14:textId="77777777" w:rsidTr="00821AF9">
        <w:tc>
          <w:tcPr>
            <w:tcW w:w="2836" w:type="dxa"/>
            <w:shd w:val="clear" w:color="auto" w:fill="D9E2F3"/>
            <w:vAlign w:val="center"/>
          </w:tcPr>
          <w:p w14:paraId="571BE66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46398CB" w14:textId="77777777" w:rsidR="00D20650" w:rsidRPr="00FD1EE4" w:rsidRDefault="00D20650" w:rsidP="00DB4988">
            <w:pPr>
              <w:rPr>
                <w:rFonts w:ascii="GHEA Grapalat" w:eastAsia="GHEA Grapalat" w:hAnsi="GHEA Grapalat" w:cs="GHEA Grapalat"/>
              </w:rPr>
            </w:pPr>
          </w:p>
        </w:tc>
      </w:tr>
      <w:tr w:rsidR="00D20650" w:rsidRPr="00FD1EE4" w14:paraId="73BEA3B2" w14:textId="77777777" w:rsidTr="00821AF9">
        <w:tc>
          <w:tcPr>
            <w:tcW w:w="2836" w:type="dxa"/>
            <w:shd w:val="clear" w:color="auto" w:fill="D9E2F3"/>
            <w:vAlign w:val="center"/>
          </w:tcPr>
          <w:p w14:paraId="2D0FB54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EAA3BA2" w14:textId="77777777" w:rsidR="00D20650" w:rsidRPr="00FD1EE4" w:rsidRDefault="00D20650" w:rsidP="00DB4988">
            <w:pPr>
              <w:rPr>
                <w:rFonts w:ascii="GHEA Grapalat" w:eastAsia="GHEA Grapalat" w:hAnsi="GHEA Grapalat" w:cs="GHEA Grapalat"/>
              </w:rPr>
            </w:pPr>
          </w:p>
        </w:tc>
      </w:tr>
      <w:tr w:rsidR="00D20650" w:rsidRPr="00FD1EE4" w14:paraId="24A5D825" w14:textId="77777777" w:rsidTr="00821AF9">
        <w:tc>
          <w:tcPr>
            <w:tcW w:w="2836" w:type="dxa"/>
            <w:shd w:val="clear" w:color="auto" w:fill="D9E2F3"/>
            <w:vAlign w:val="center"/>
          </w:tcPr>
          <w:p w14:paraId="739AC87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4087CBB" w14:textId="77777777" w:rsidR="00D20650" w:rsidRPr="00FD1EE4" w:rsidRDefault="00D20650" w:rsidP="00DB4988">
            <w:pPr>
              <w:rPr>
                <w:rFonts w:ascii="GHEA Grapalat" w:eastAsia="GHEA Grapalat" w:hAnsi="GHEA Grapalat" w:cs="GHEA Grapalat"/>
              </w:rPr>
            </w:pPr>
          </w:p>
        </w:tc>
      </w:tr>
      <w:tr w:rsidR="00D20650" w:rsidRPr="00FD1EE4" w14:paraId="69B57157" w14:textId="77777777" w:rsidTr="00821AF9">
        <w:tc>
          <w:tcPr>
            <w:tcW w:w="2836" w:type="dxa"/>
            <w:shd w:val="clear" w:color="auto" w:fill="D9E2F3"/>
            <w:vAlign w:val="center"/>
          </w:tcPr>
          <w:p w14:paraId="0961BE7D"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5D579FC" w14:textId="77777777" w:rsidR="00D20650" w:rsidRPr="00FD1EE4" w:rsidRDefault="00D20650" w:rsidP="00DB4988">
            <w:pPr>
              <w:rPr>
                <w:rFonts w:ascii="GHEA Grapalat" w:eastAsia="GHEA Grapalat" w:hAnsi="GHEA Grapalat" w:cs="GHEA Grapalat"/>
              </w:rPr>
            </w:pPr>
          </w:p>
        </w:tc>
      </w:tr>
      <w:tr w:rsidR="00D20650" w:rsidRPr="00FD1EE4" w14:paraId="5E39461D" w14:textId="77777777" w:rsidTr="00821AF9">
        <w:tc>
          <w:tcPr>
            <w:tcW w:w="2836" w:type="dxa"/>
            <w:shd w:val="clear" w:color="auto" w:fill="D9E2F3"/>
            <w:vAlign w:val="center"/>
          </w:tcPr>
          <w:p w14:paraId="70CA0AA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20829D3" w14:textId="77777777" w:rsidR="00D20650" w:rsidRPr="00FD1EE4" w:rsidRDefault="00D20650" w:rsidP="00DB4988">
            <w:pPr>
              <w:rPr>
                <w:rFonts w:ascii="GHEA Grapalat" w:eastAsia="GHEA Grapalat" w:hAnsi="GHEA Grapalat" w:cs="GHEA Grapalat"/>
              </w:rPr>
            </w:pPr>
          </w:p>
        </w:tc>
      </w:tr>
      <w:tr w:rsidR="00D20650" w:rsidRPr="00FD1EE4" w14:paraId="702EBFCC" w14:textId="77777777" w:rsidTr="00821AF9">
        <w:tc>
          <w:tcPr>
            <w:tcW w:w="2836" w:type="dxa"/>
            <w:shd w:val="clear" w:color="auto" w:fill="D9E2F3"/>
            <w:vAlign w:val="center"/>
          </w:tcPr>
          <w:p w14:paraId="5643A4C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C15ECEA" w14:textId="77777777" w:rsidR="00D20650" w:rsidRPr="00FD1EE4" w:rsidRDefault="00D20650" w:rsidP="00DB4988">
            <w:pPr>
              <w:rPr>
                <w:rFonts w:ascii="GHEA Grapalat" w:eastAsia="GHEA Grapalat" w:hAnsi="GHEA Grapalat" w:cs="GHEA Grapalat"/>
              </w:rPr>
            </w:pPr>
          </w:p>
        </w:tc>
      </w:tr>
    </w:tbl>
    <w:p w14:paraId="4C80D970"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20650" w:rsidRPr="00FD1EE4" w14:paraId="28AA64A0" w14:textId="77777777" w:rsidTr="00821AF9">
        <w:tc>
          <w:tcPr>
            <w:tcW w:w="2977" w:type="dxa"/>
            <w:shd w:val="clear" w:color="auto" w:fill="D9E2F3"/>
            <w:vAlign w:val="center"/>
          </w:tcPr>
          <w:p w14:paraId="06227FE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492393A" w14:textId="77777777" w:rsidR="00D20650" w:rsidRPr="00FD1EE4" w:rsidRDefault="00D20650" w:rsidP="00DB4988">
            <w:pPr>
              <w:rPr>
                <w:rFonts w:ascii="GHEA Grapalat" w:eastAsia="GHEA Grapalat" w:hAnsi="GHEA Grapalat" w:cs="GHEA Grapalat"/>
              </w:rPr>
            </w:pPr>
          </w:p>
        </w:tc>
      </w:tr>
      <w:tr w:rsidR="00D20650" w:rsidRPr="00FD1EE4" w14:paraId="7AD17065" w14:textId="77777777" w:rsidTr="00821AF9">
        <w:tc>
          <w:tcPr>
            <w:tcW w:w="2977" w:type="dxa"/>
            <w:shd w:val="clear" w:color="auto" w:fill="D9E2F3"/>
            <w:vAlign w:val="center"/>
          </w:tcPr>
          <w:p w14:paraId="2BE3200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504E1C" w14:textId="77777777" w:rsidR="00D20650" w:rsidRPr="00FD1EE4" w:rsidRDefault="00D20650" w:rsidP="00DB4988">
            <w:pPr>
              <w:rPr>
                <w:rFonts w:ascii="GHEA Grapalat" w:eastAsia="GHEA Grapalat" w:hAnsi="GHEA Grapalat" w:cs="GHEA Grapalat"/>
              </w:rPr>
            </w:pPr>
          </w:p>
        </w:tc>
      </w:tr>
      <w:tr w:rsidR="00D20650" w:rsidRPr="00FD1EE4" w14:paraId="36916455" w14:textId="77777777" w:rsidTr="00821AF9">
        <w:tc>
          <w:tcPr>
            <w:tcW w:w="2977" w:type="dxa"/>
            <w:shd w:val="clear" w:color="auto" w:fill="D9E2F3"/>
            <w:vAlign w:val="center"/>
          </w:tcPr>
          <w:p w14:paraId="4FD1C5EE" w14:textId="77777777" w:rsidR="00D20650" w:rsidRPr="00FD1EE4" w:rsidRDefault="00D20650" w:rsidP="002B2DFE">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DA32363" w14:textId="77777777" w:rsidR="00D20650" w:rsidRPr="00FD1EE4" w:rsidRDefault="00D20650" w:rsidP="00DB4988">
            <w:pPr>
              <w:rPr>
                <w:rFonts w:ascii="GHEA Grapalat" w:eastAsia="GHEA Grapalat" w:hAnsi="GHEA Grapalat" w:cs="GHEA Grapalat"/>
              </w:rPr>
            </w:pPr>
          </w:p>
        </w:tc>
      </w:tr>
      <w:tr w:rsidR="00D20650" w:rsidRPr="00FD1EE4" w14:paraId="7648D6EE" w14:textId="77777777" w:rsidTr="00821AF9">
        <w:tc>
          <w:tcPr>
            <w:tcW w:w="2977" w:type="dxa"/>
            <w:shd w:val="clear" w:color="auto" w:fill="D9E2F3"/>
            <w:vAlign w:val="center"/>
          </w:tcPr>
          <w:p w14:paraId="02C2E2C8" w14:textId="77777777" w:rsidR="00D20650" w:rsidRPr="00FD1EE4" w:rsidRDefault="00D20650" w:rsidP="002B2DFE">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0982B43A" w14:textId="77777777" w:rsidR="00D20650" w:rsidRPr="00FD1EE4" w:rsidRDefault="00D20650" w:rsidP="00DB4988">
            <w:pPr>
              <w:rPr>
                <w:rFonts w:ascii="GHEA Grapalat" w:eastAsia="GHEA Grapalat" w:hAnsi="GHEA Grapalat" w:cs="GHEA Grapalat"/>
              </w:rPr>
            </w:pPr>
          </w:p>
        </w:tc>
      </w:tr>
      <w:tr w:rsidR="00D20650" w:rsidRPr="00FD1EE4" w14:paraId="0790A863" w14:textId="77777777" w:rsidTr="00821AF9">
        <w:tc>
          <w:tcPr>
            <w:tcW w:w="2977" w:type="dxa"/>
            <w:shd w:val="clear" w:color="auto" w:fill="D9E2F3"/>
            <w:vAlign w:val="center"/>
          </w:tcPr>
          <w:p w14:paraId="636A72B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5BEE62B" w14:textId="77777777" w:rsidR="00D20650" w:rsidRPr="00FD1EE4" w:rsidRDefault="00D20650" w:rsidP="00DB4988">
            <w:pPr>
              <w:rPr>
                <w:rFonts w:ascii="GHEA Grapalat" w:eastAsia="GHEA Grapalat" w:hAnsi="GHEA Grapalat" w:cs="GHEA Grapalat"/>
              </w:rPr>
            </w:pPr>
          </w:p>
        </w:tc>
      </w:tr>
    </w:tbl>
    <w:p w14:paraId="53988A3F"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20650" w:rsidRPr="00FD1EE4" w14:paraId="194D4758" w14:textId="77777777" w:rsidTr="00821AF9">
        <w:tc>
          <w:tcPr>
            <w:tcW w:w="2943" w:type="dxa"/>
            <w:shd w:val="clear" w:color="auto" w:fill="D9E2F3"/>
            <w:vAlign w:val="center"/>
          </w:tcPr>
          <w:p w14:paraId="1DFC7A2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9E67617" w14:textId="77777777" w:rsidR="00D20650" w:rsidRPr="00FD1EE4" w:rsidRDefault="00D20650" w:rsidP="00DB4988">
            <w:pPr>
              <w:rPr>
                <w:rFonts w:ascii="GHEA Grapalat" w:eastAsia="GHEA Grapalat" w:hAnsi="GHEA Grapalat" w:cs="GHEA Grapalat"/>
              </w:rPr>
            </w:pPr>
          </w:p>
        </w:tc>
      </w:tr>
      <w:tr w:rsidR="00D20650" w:rsidRPr="00FD1EE4" w14:paraId="3FD1FD74" w14:textId="77777777" w:rsidTr="00821AF9">
        <w:tc>
          <w:tcPr>
            <w:tcW w:w="2943" w:type="dxa"/>
            <w:shd w:val="clear" w:color="auto" w:fill="D9E2F3"/>
            <w:vAlign w:val="center"/>
          </w:tcPr>
          <w:p w14:paraId="44B6BF8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1DE7F9A" w14:textId="77777777" w:rsidR="00D20650" w:rsidRPr="00FD1EE4" w:rsidRDefault="00D20650" w:rsidP="00DB4988">
            <w:pPr>
              <w:rPr>
                <w:rFonts w:ascii="GHEA Grapalat" w:eastAsia="GHEA Grapalat" w:hAnsi="GHEA Grapalat" w:cs="GHEA Grapalat"/>
              </w:rPr>
            </w:pPr>
          </w:p>
        </w:tc>
      </w:tr>
      <w:tr w:rsidR="00D20650" w:rsidRPr="00FD1EE4" w14:paraId="2126C34A" w14:textId="77777777" w:rsidTr="00821AF9">
        <w:tc>
          <w:tcPr>
            <w:tcW w:w="2943" w:type="dxa"/>
            <w:shd w:val="clear" w:color="auto" w:fill="D9E2F3"/>
            <w:vAlign w:val="center"/>
          </w:tcPr>
          <w:p w14:paraId="75F5220E"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82867E6" w14:textId="77777777" w:rsidR="00D20650" w:rsidRPr="00FD1EE4" w:rsidRDefault="00D20650" w:rsidP="00DB4988">
            <w:pPr>
              <w:rPr>
                <w:rFonts w:ascii="GHEA Grapalat" w:eastAsia="GHEA Grapalat" w:hAnsi="GHEA Grapalat" w:cs="GHEA Grapalat"/>
              </w:rPr>
            </w:pPr>
          </w:p>
        </w:tc>
      </w:tr>
      <w:tr w:rsidR="00D20650" w:rsidRPr="00FD1EE4" w14:paraId="71C9A439" w14:textId="77777777" w:rsidTr="00821AF9">
        <w:tc>
          <w:tcPr>
            <w:tcW w:w="2943" w:type="dxa"/>
            <w:shd w:val="clear" w:color="auto" w:fill="D9E2F3"/>
            <w:vAlign w:val="center"/>
          </w:tcPr>
          <w:p w14:paraId="671EB477" w14:textId="77777777" w:rsidR="00D20650" w:rsidRPr="00FD1EE4" w:rsidRDefault="00D20650" w:rsidP="002B2DFE">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FFE171E" w14:textId="77777777" w:rsidR="00D20650" w:rsidRPr="00FD1EE4" w:rsidRDefault="00D20650" w:rsidP="00DB4988">
            <w:pPr>
              <w:rPr>
                <w:rFonts w:ascii="GHEA Grapalat" w:eastAsia="GHEA Grapalat" w:hAnsi="GHEA Grapalat" w:cs="GHEA Grapalat"/>
              </w:rPr>
            </w:pPr>
          </w:p>
        </w:tc>
      </w:tr>
    </w:tbl>
    <w:p w14:paraId="5FAE261A"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20650" w:rsidRPr="00FD1EE4" w14:paraId="4DA95B82" w14:textId="77777777" w:rsidTr="00821AF9">
        <w:tc>
          <w:tcPr>
            <w:tcW w:w="2837" w:type="dxa"/>
            <w:shd w:val="clear" w:color="auto" w:fill="D9E2F3"/>
            <w:vAlign w:val="center"/>
          </w:tcPr>
          <w:p w14:paraId="36F895F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99E6C30" w14:textId="77777777" w:rsidR="00D20650" w:rsidRPr="00FD1EE4" w:rsidRDefault="00D20650" w:rsidP="00DB4988">
            <w:pPr>
              <w:rPr>
                <w:rFonts w:ascii="GHEA Grapalat" w:eastAsia="GHEA Grapalat" w:hAnsi="GHEA Grapalat" w:cs="GHEA Grapalat"/>
              </w:rPr>
            </w:pPr>
          </w:p>
        </w:tc>
      </w:tr>
      <w:tr w:rsidR="00D20650" w:rsidRPr="00FD1EE4" w14:paraId="167318A1" w14:textId="77777777" w:rsidTr="00821AF9">
        <w:tc>
          <w:tcPr>
            <w:tcW w:w="2837" w:type="dxa"/>
            <w:shd w:val="clear" w:color="auto" w:fill="D9E2F3"/>
            <w:vAlign w:val="center"/>
          </w:tcPr>
          <w:p w14:paraId="75285D9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89C7CF9" w14:textId="77777777" w:rsidR="00D20650" w:rsidRPr="00FD1EE4" w:rsidRDefault="00D20650" w:rsidP="00DB4988">
            <w:pPr>
              <w:rPr>
                <w:rFonts w:ascii="GHEA Grapalat" w:eastAsia="GHEA Grapalat" w:hAnsi="GHEA Grapalat" w:cs="GHEA Grapalat"/>
              </w:rPr>
            </w:pPr>
          </w:p>
        </w:tc>
      </w:tr>
      <w:tr w:rsidR="00D20650" w:rsidRPr="00FD1EE4" w14:paraId="7F709AC9" w14:textId="77777777" w:rsidTr="00821AF9">
        <w:tc>
          <w:tcPr>
            <w:tcW w:w="2837" w:type="dxa"/>
            <w:shd w:val="clear" w:color="auto" w:fill="D9E2F3"/>
            <w:vAlign w:val="center"/>
          </w:tcPr>
          <w:p w14:paraId="5884867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F287DD7" w14:textId="77777777" w:rsidR="00D20650" w:rsidRPr="00FD1EE4" w:rsidRDefault="00D20650" w:rsidP="00DB4988">
            <w:pPr>
              <w:rPr>
                <w:rFonts w:ascii="GHEA Grapalat" w:eastAsia="GHEA Grapalat" w:hAnsi="GHEA Grapalat" w:cs="GHEA Grapalat"/>
              </w:rPr>
            </w:pPr>
          </w:p>
        </w:tc>
      </w:tr>
      <w:tr w:rsidR="00D20650" w:rsidRPr="00FD1EE4" w14:paraId="5A96B85F" w14:textId="77777777" w:rsidTr="00821AF9">
        <w:tc>
          <w:tcPr>
            <w:tcW w:w="2837" w:type="dxa"/>
            <w:shd w:val="clear" w:color="auto" w:fill="D9E2F3"/>
            <w:vAlign w:val="center"/>
          </w:tcPr>
          <w:p w14:paraId="1DEF10A0"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75D8A7C" w14:textId="77777777" w:rsidR="00D20650" w:rsidRPr="00FD1EE4" w:rsidRDefault="00D20650" w:rsidP="00DB4988">
            <w:pPr>
              <w:rPr>
                <w:rFonts w:ascii="GHEA Grapalat" w:eastAsia="GHEA Grapalat" w:hAnsi="GHEA Grapalat" w:cs="GHEA Grapalat"/>
              </w:rPr>
            </w:pPr>
          </w:p>
        </w:tc>
      </w:tr>
    </w:tbl>
    <w:p w14:paraId="632C0221" w14:textId="77777777" w:rsidR="00D20650" w:rsidRPr="008C665F"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650" w:rsidRPr="00FD1EE4" w14:paraId="720E56AC" w14:textId="77777777" w:rsidTr="00821AF9">
        <w:trPr>
          <w:trHeight w:val="924"/>
        </w:trPr>
        <w:tc>
          <w:tcPr>
            <w:tcW w:w="9016" w:type="dxa"/>
            <w:gridSpan w:val="2"/>
            <w:vAlign w:val="center"/>
          </w:tcPr>
          <w:p w14:paraId="2A5AA23A"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B34CB6">
              <w:rPr>
                <w:rFonts w:ascii="GHEA Grapalat" w:eastAsia="GHEA Grapalat" w:hAnsi="GHEA Grapalat" w:cs="GHEA Grapalat"/>
                <w:lang w:val="hy-AM"/>
              </w:rPr>
              <w:t>а</w:t>
            </w:r>
            <w:r w:rsidR="00D20650">
              <w:rPr>
                <w:rFonts w:ascii="GHEA Grapalat" w:eastAsia="GHEA Grapalat" w:hAnsi="GHEA Grapalat" w:cs="GHEA Grapalat"/>
              </w:rPr>
              <w:t>.</w:t>
            </w:r>
            <w:r w:rsidR="00D20650" w:rsidRPr="00FD1EE4">
              <w:rPr>
                <w:rFonts w:ascii="GHEA Grapalat" w:eastAsia="GHEA Grapalat" w:hAnsi="GHEA Grapalat" w:cs="GHEA Grapalat"/>
              </w:rPr>
              <w:t xml:space="preserve"> </w:t>
            </w:r>
            <w:r w:rsidR="00D20650" w:rsidRPr="00C76DD8">
              <w:rPr>
                <w:rFonts w:ascii="GHEA Grapalat" w:eastAsia="GHEA Grapalat" w:hAnsi="GHEA Grapalat" w:cs="GHEA Grapalat"/>
              </w:rPr>
              <w:t xml:space="preserve">прямо или косвенно владеет 20 и более процентами </w:t>
            </w:r>
            <w:r w:rsidR="00D20650" w:rsidRPr="004B3E79">
              <w:rPr>
                <w:rFonts w:ascii="GHEA Grapalat" w:eastAsia="GHEA Grapalat" w:hAnsi="GHEA Grapalat" w:cs="GHEA Grapalat"/>
              </w:rPr>
              <w:t>дающих право голоса долей</w:t>
            </w:r>
            <w:r w:rsidR="00D2065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20650" w:rsidRPr="00FD1EE4" w14:paraId="74B2B59F" w14:textId="77777777" w:rsidTr="00821AF9">
        <w:trPr>
          <w:trHeight w:val="684"/>
        </w:trPr>
        <w:tc>
          <w:tcPr>
            <w:tcW w:w="4508" w:type="dxa"/>
            <w:shd w:val="clear" w:color="auto" w:fill="D9E2F3"/>
            <w:vAlign w:val="center"/>
          </w:tcPr>
          <w:p w14:paraId="2B1FE8E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2363598" w14:textId="77777777" w:rsidR="00D20650" w:rsidRPr="00FD1EE4" w:rsidRDefault="00D20650" w:rsidP="00DB4988">
            <w:pPr>
              <w:rPr>
                <w:rFonts w:ascii="GHEA Grapalat" w:eastAsia="GHEA Grapalat" w:hAnsi="GHEA Grapalat" w:cs="GHEA Grapalat"/>
              </w:rPr>
            </w:pPr>
          </w:p>
        </w:tc>
      </w:tr>
      <w:tr w:rsidR="00D20650" w:rsidRPr="00FD1EE4" w14:paraId="7491008F" w14:textId="77777777" w:rsidTr="00821AF9">
        <w:trPr>
          <w:trHeight w:val="1282"/>
        </w:trPr>
        <w:tc>
          <w:tcPr>
            <w:tcW w:w="4508" w:type="dxa"/>
            <w:shd w:val="clear" w:color="auto" w:fill="D9E2F3"/>
            <w:vAlign w:val="center"/>
          </w:tcPr>
          <w:p w14:paraId="06EE97D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0A42EB7F" w14:textId="77777777" w:rsidR="00D20650" w:rsidRPr="006B364D" w:rsidRDefault="00000000" w:rsidP="00DB4988">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Прямое участие</w:t>
            </w:r>
          </w:p>
          <w:p w14:paraId="44510DF3" w14:textId="77777777" w:rsidR="00D20650" w:rsidRPr="00F10CBA" w:rsidRDefault="00000000" w:rsidP="00DB4988">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Косвенное участие</w:t>
            </w:r>
          </w:p>
        </w:tc>
      </w:tr>
      <w:tr w:rsidR="00D20650" w:rsidRPr="00FD1EE4" w14:paraId="26937667" w14:textId="77777777" w:rsidTr="00821AF9">
        <w:tc>
          <w:tcPr>
            <w:tcW w:w="9016" w:type="dxa"/>
            <w:gridSpan w:val="2"/>
            <w:vAlign w:val="center"/>
          </w:tcPr>
          <w:p w14:paraId="79CF739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6F16E4">
              <w:rPr>
                <w:rFonts w:ascii="GHEA Grapalat" w:eastAsia="GHEA Grapalat" w:hAnsi="GHEA Grapalat" w:cs="GHEA Grapalat"/>
                <w:lang w:val="hy-AM"/>
              </w:rPr>
              <w:t>б</w:t>
            </w:r>
            <w:r w:rsidR="00D20650" w:rsidRPr="006F16E4">
              <w:rPr>
                <w:rFonts w:eastAsia="Cambria Math"/>
              </w:rPr>
              <w:t>․</w:t>
            </w:r>
            <w:r w:rsidR="00D2065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20650" w:rsidRPr="00FD1EE4" w14:paraId="54339909" w14:textId="77777777" w:rsidTr="00821AF9">
        <w:tc>
          <w:tcPr>
            <w:tcW w:w="9016" w:type="dxa"/>
            <w:gridSpan w:val="2"/>
            <w:vAlign w:val="center"/>
          </w:tcPr>
          <w:p w14:paraId="02320698"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801B2D">
              <w:rPr>
                <w:rFonts w:ascii="GHEA Grapalat" w:eastAsia="GHEA Grapalat" w:hAnsi="GHEA Grapalat" w:cs="GHEA Grapalat"/>
                <w:lang w:val="hy-AM"/>
              </w:rPr>
              <w:t>в</w:t>
            </w:r>
            <w:r w:rsidR="00D20650">
              <w:rPr>
                <w:rFonts w:ascii="GHEA Grapalat" w:eastAsia="GHEA Grapalat" w:hAnsi="GHEA Grapalat" w:cs="GHEA Grapalat"/>
              </w:rPr>
              <w:t>.</w:t>
            </w:r>
            <w:r w:rsidR="00D2065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20650" w:rsidRPr="00BA30D4">
              <w:rPr>
                <w:rFonts w:ascii="GHEA Grapalat" w:eastAsia="GHEA Grapalat" w:hAnsi="GHEA Grapalat" w:cs="GHEA Grapalat"/>
                <w:lang w:val="hy-AM"/>
              </w:rPr>
              <w:t>б</w:t>
            </w:r>
            <w:r w:rsidR="00D20650" w:rsidRPr="00BA30D4">
              <w:rPr>
                <w:rFonts w:ascii="GHEA Grapalat" w:eastAsia="GHEA Grapalat" w:hAnsi="GHEA Grapalat" w:cs="GHEA Grapalat"/>
              </w:rPr>
              <w:t>"</w:t>
            </w:r>
          </w:p>
        </w:tc>
      </w:tr>
    </w:tbl>
    <w:p w14:paraId="5A82C15E" w14:textId="77777777" w:rsidR="00D20650" w:rsidRPr="00A5193B"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650" w:rsidRPr="00FD1EE4" w14:paraId="0BD59500" w14:textId="77777777" w:rsidTr="00821AF9">
        <w:trPr>
          <w:trHeight w:val="924"/>
        </w:trPr>
        <w:tc>
          <w:tcPr>
            <w:tcW w:w="9016" w:type="dxa"/>
            <w:gridSpan w:val="2"/>
            <w:vAlign w:val="center"/>
          </w:tcPr>
          <w:p w14:paraId="65410E7C"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9C7B43">
              <w:rPr>
                <w:rFonts w:ascii="GHEA Grapalat" w:eastAsia="GHEA Grapalat" w:hAnsi="GHEA Grapalat" w:cs="GHEA Grapalat"/>
                <w:lang w:val="hy-AM"/>
              </w:rPr>
              <w:t>а</w:t>
            </w:r>
            <w:r w:rsidR="00D20650" w:rsidRPr="00FD1EE4">
              <w:rPr>
                <w:rFonts w:eastAsia="Cambria Math"/>
              </w:rPr>
              <w:t>․</w:t>
            </w:r>
            <w:r w:rsidR="00D20650" w:rsidRPr="00FD1EE4">
              <w:rPr>
                <w:rFonts w:ascii="GHEA Grapalat" w:eastAsia="Cambria Math" w:hAnsi="GHEA Grapalat" w:cs="Cambria Math"/>
              </w:rPr>
              <w:t xml:space="preserve"> </w:t>
            </w:r>
            <w:r w:rsidR="00D20650" w:rsidRPr="00BC0F3A">
              <w:rPr>
                <w:rFonts w:ascii="GHEA Grapalat" w:eastAsia="GHEA Grapalat" w:hAnsi="GHEA Grapalat" w:cs="GHEA Grapalat"/>
              </w:rPr>
              <w:t xml:space="preserve">прямо или косвенно владеет 10 и более процентами </w:t>
            </w:r>
            <w:r w:rsidR="00D20650" w:rsidRPr="004B3E79">
              <w:rPr>
                <w:rFonts w:ascii="GHEA Grapalat" w:eastAsia="GHEA Grapalat" w:hAnsi="GHEA Grapalat" w:cs="GHEA Grapalat"/>
              </w:rPr>
              <w:t>дающих право голоса долей</w:t>
            </w:r>
            <w:r w:rsidR="00D20650" w:rsidRPr="00C76DD8">
              <w:rPr>
                <w:rFonts w:ascii="GHEA Grapalat" w:eastAsia="GHEA Grapalat" w:hAnsi="GHEA Grapalat" w:cs="GHEA Grapalat"/>
              </w:rPr>
              <w:t xml:space="preserve"> (акций, паев) </w:t>
            </w:r>
            <w:r w:rsidR="00D2065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20650" w:rsidRPr="00FD1EE4" w14:paraId="515A87A1" w14:textId="77777777" w:rsidTr="00821AF9">
        <w:trPr>
          <w:trHeight w:val="684"/>
        </w:trPr>
        <w:tc>
          <w:tcPr>
            <w:tcW w:w="4508" w:type="dxa"/>
            <w:shd w:val="clear" w:color="auto" w:fill="D9E2F3"/>
            <w:vAlign w:val="center"/>
          </w:tcPr>
          <w:p w14:paraId="1BC1CE5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75156898" w14:textId="77777777" w:rsidR="00D20650" w:rsidRPr="00FD1EE4" w:rsidRDefault="00D20650" w:rsidP="00DB4988">
            <w:pPr>
              <w:rPr>
                <w:rFonts w:ascii="GHEA Grapalat" w:eastAsia="GHEA Grapalat" w:hAnsi="GHEA Grapalat" w:cs="GHEA Grapalat"/>
              </w:rPr>
            </w:pPr>
          </w:p>
        </w:tc>
      </w:tr>
      <w:tr w:rsidR="00D20650" w:rsidRPr="00FD1EE4" w14:paraId="106CABB3" w14:textId="77777777" w:rsidTr="00821AF9">
        <w:trPr>
          <w:trHeight w:val="1282"/>
        </w:trPr>
        <w:tc>
          <w:tcPr>
            <w:tcW w:w="4508" w:type="dxa"/>
            <w:shd w:val="clear" w:color="auto" w:fill="D9E2F3"/>
            <w:vAlign w:val="center"/>
          </w:tcPr>
          <w:p w14:paraId="1912016F"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2CDBFE9" w14:textId="77777777" w:rsidR="00D20650" w:rsidRPr="00C843BA" w:rsidRDefault="00000000" w:rsidP="00DB4988">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Прямое участие</w:t>
            </w:r>
          </w:p>
          <w:p w14:paraId="0A483D84" w14:textId="77777777" w:rsidR="00D20650" w:rsidRPr="00C843BA" w:rsidRDefault="00000000" w:rsidP="00DB4988">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Косвенное участие</w:t>
            </w:r>
          </w:p>
        </w:tc>
      </w:tr>
      <w:tr w:rsidR="00D20650" w:rsidRPr="00FD1EE4" w14:paraId="0D46FCA4" w14:textId="77777777" w:rsidTr="00821AF9">
        <w:tc>
          <w:tcPr>
            <w:tcW w:w="9016" w:type="dxa"/>
            <w:gridSpan w:val="2"/>
            <w:vAlign w:val="center"/>
          </w:tcPr>
          <w:p w14:paraId="3403B517"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D654B4">
              <w:rPr>
                <w:rFonts w:ascii="GHEA Grapalat" w:eastAsia="GHEA Grapalat" w:hAnsi="GHEA Grapalat" w:cs="GHEA Grapalat"/>
                <w:lang w:val="hy-AM"/>
              </w:rPr>
              <w:t>б</w:t>
            </w:r>
            <w:r w:rsidR="00D20650" w:rsidRPr="00D654B4">
              <w:rPr>
                <w:rFonts w:eastAsia="Cambria Math"/>
              </w:rPr>
              <w:t>․</w:t>
            </w:r>
            <w:r w:rsidR="00D20650" w:rsidRPr="00D654B4">
              <w:rPr>
                <w:rFonts w:ascii="GHEA Grapalat" w:eastAsia="Cambria Math" w:hAnsi="GHEA Grapalat" w:cs="Cambria Math"/>
              </w:rPr>
              <w:t xml:space="preserve"> </w:t>
            </w:r>
            <w:r w:rsidR="00D20650" w:rsidRPr="00D654B4">
              <w:rPr>
                <w:rFonts w:ascii="GHEA Grapalat" w:eastAsia="GHEA Grapalat" w:hAnsi="GHEA Grapalat" w:cs="GHEA Grapalat"/>
              </w:rPr>
              <w:t xml:space="preserve">имеет право назначать или </w:t>
            </w:r>
            <w:r w:rsidR="00D20650" w:rsidRPr="00D654B4">
              <w:rPr>
                <w:rFonts w:ascii="GHEA Grapalat" w:eastAsia="GHEA Grapalat" w:hAnsi="GHEA Grapalat" w:cs="GHEA Grapalat"/>
                <w:lang w:eastAsia="hy-AM"/>
              </w:rPr>
              <w:t>освобождать</w:t>
            </w:r>
            <w:r w:rsidR="00D20650" w:rsidRPr="00D654B4">
              <w:rPr>
                <w:rFonts w:ascii="GHEA Grapalat" w:eastAsia="GHEA Grapalat" w:hAnsi="GHEA Grapalat" w:cs="GHEA Grapalat"/>
              </w:rPr>
              <w:t xml:space="preserve"> большинство членов органов управления юридического лица</w:t>
            </w:r>
          </w:p>
        </w:tc>
      </w:tr>
      <w:tr w:rsidR="00D20650" w:rsidRPr="00FD1EE4" w14:paraId="56E0694B" w14:textId="77777777" w:rsidTr="00821AF9">
        <w:tc>
          <w:tcPr>
            <w:tcW w:w="9016" w:type="dxa"/>
            <w:gridSpan w:val="2"/>
            <w:vAlign w:val="center"/>
          </w:tcPr>
          <w:p w14:paraId="7756C56A"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1104ED">
              <w:rPr>
                <w:rFonts w:ascii="GHEA Grapalat" w:eastAsia="GHEA Grapalat" w:hAnsi="GHEA Grapalat" w:cs="GHEA Grapalat"/>
                <w:lang w:val="hy-AM"/>
              </w:rPr>
              <w:t>в</w:t>
            </w:r>
            <w:r w:rsidR="00D20650" w:rsidRPr="00FD1EE4">
              <w:rPr>
                <w:rFonts w:eastAsia="Cambria Math"/>
              </w:rPr>
              <w:t>․</w:t>
            </w:r>
            <w:r w:rsidR="00D20650" w:rsidRPr="00FD1EE4">
              <w:rPr>
                <w:rFonts w:ascii="GHEA Grapalat" w:eastAsia="Cambria Math" w:hAnsi="GHEA Grapalat" w:cs="Cambria Math"/>
              </w:rPr>
              <w:t xml:space="preserve"> </w:t>
            </w:r>
            <w:r w:rsidR="00D2065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20650" w:rsidRPr="00FD1EE4" w14:paraId="440B45F8" w14:textId="77777777" w:rsidTr="00821AF9">
        <w:tc>
          <w:tcPr>
            <w:tcW w:w="9016" w:type="dxa"/>
            <w:gridSpan w:val="2"/>
            <w:vAlign w:val="center"/>
          </w:tcPr>
          <w:p w14:paraId="7A3450C3"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9839CB">
              <w:rPr>
                <w:rFonts w:ascii="GHEA Grapalat" w:eastAsia="GHEA Grapalat" w:hAnsi="GHEA Grapalat" w:cs="GHEA Grapalat"/>
                <w:lang w:val="hy-AM"/>
              </w:rPr>
              <w:t>г</w:t>
            </w:r>
            <w:r w:rsidR="00D20650" w:rsidRPr="00FD1EE4">
              <w:rPr>
                <w:rFonts w:eastAsia="Cambria Math"/>
              </w:rPr>
              <w:t>․</w:t>
            </w:r>
            <w:r w:rsidR="00D20650" w:rsidRPr="00FD1EE4">
              <w:rPr>
                <w:rFonts w:ascii="GHEA Grapalat" w:eastAsia="Cambria Math" w:hAnsi="GHEA Grapalat" w:cs="Cambria Math"/>
              </w:rPr>
              <w:t xml:space="preserve"> </w:t>
            </w:r>
            <w:r w:rsidR="00D20650" w:rsidRPr="00F84F06">
              <w:rPr>
                <w:rFonts w:ascii="GHEA Grapalat" w:eastAsia="GHEA Grapalat" w:hAnsi="GHEA Grapalat" w:cs="GHEA Grapalat"/>
              </w:rPr>
              <w:t xml:space="preserve">осуществляет реальный (фактический) контроль за юридическим лицом </w:t>
            </w:r>
            <w:r w:rsidR="00D20650">
              <w:rPr>
                <w:rFonts w:ascii="GHEA Grapalat" w:eastAsia="GHEA Grapalat" w:hAnsi="GHEA Grapalat" w:cs="GHEA Grapalat"/>
              </w:rPr>
              <w:t>иными</w:t>
            </w:r>
            <w:r w:rsidR="00D20650" w:rsidRPr="00F84F06">
              <w:rPr>
                <w:rFonts w:ascii="GHEA Grapalat" w:eastAsia="GHEA Grapalat" w:hAnsi="GHEA Grapalat" w:cs="GHEA Grapalat"/>
              </w:rPr>
              <w:t xml:space="preserve"> средствами</w:t>
            </w:r>
          </w:p>
        </w:tc>
      </w:tr>
      <w:tr w:rsidR="00D20650" w:rsidRPr="00FD1EE4" w14:paraId="2491CFBD" w14:textId="77777777" w:rsidTr="00821AF9">
        <w:tc>
          <w:tcPr>
            <w:tcW w:w="9016" w:type="dxa"/>
            <w:gridSpan w:val="2"/>
            <w:vAlign w:val="center"/>
          </w:tcPr>
          <w:p w14:paraId="7F88221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331D0E">
              <w:rPr>
                <w:rFonts w:ascii="GHEA Grapalat" w:eastAsia="GHEA Grapalat" w:hAnsi="GHEA Grapalat" w:cs="GHEA Grapalat"/>
                <w:lang w:val="hy-AM"/>
              </w:rPr>
              <w:t>д</w:t>
            </w:r>
            <w:r w:rsidR="00D20650" w:rsidRPr="00FD1EE4">
              <w:rPr>
                <w:rFonts w:eastAsia="Cambria Math"/>
              </w:rPr>
              <w:t>․</w:t>
            </w:r>
            <w:r w:rsidR="00D20650" w:rsidRPr="00FD1EE4">
              <w:rPr>
                <w:rFonts w:ascii="GHEA Grapalat" w:eastAsia="Cambria Math" w:hAnsi="GHEA Grapalat" w:cs="Cambria Math"/>
              </w:rPr>
              <w:t xml:space="preserve"> </w:t>
            </w:r>
            <w:r w:rsidR="00D2065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20650" w:rsidRPr="00F36505">
              <w:rPr>
                <w:rFonts w:ascii="GHEA Grapalat" w:eastAsia="GHEA Grapalat" w:hAnsi="GHEA Grapalat" w:cs="GHEA Grapalat"/>
              </w:rPr>
              <w:t xml:space="preserve"> "а" - "г"</w:t>
            </w:r>
          </w:p>
        </w:tc>
      </w:tr>
    </w:tbl>
    <w:p w14:paraId="08DB3C70"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140F7A35" w14:textId="77777777" w:rsidTr="00821AF9">
        <w:tc>
          <w:tcPr>
            <w:tcW w:w="2837" w:type="dxa"/>
            <w:shd w:val="clear" w:color="auto" w:fill="D9E2F3"/>
            <w:vAlign w:val="center"/>
          </w:tcPr>
          <w:p w14:paraId="5DAA3FB2"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75A738B" w14:textId="77777777" w:rsidR="00D20650" w:rsidRPr="00FD1EE4" w:rsidRDefault="00D20650" w:rsidP="00DB4988">
            <w:pPr>
              <w:rPr>
                <w:rFonts w:ascii="GHEA Grapalat" w:eastAsia="GHEA Grapalat" w:hAnsi="GHEA Grapalat" w:cs="GHEA Grapalat"/>
              </w:rPr>
            </w:pPr>
          </w:p>
        </w:tc>
      </w:tr>
      <w:tr w:rsidR="00D20650" w:rsidRPr="00FD1EE4" w14:paraId="4DBF62E5" w14:textId="77777777" w:rsidTr="00821AF9">
        <w:tc>
          <w:tcPr>
            <w:tcW w:w="2837" w:type="dxa"/>
            <w:shd w:val="clear" w:color="auto" w:fill="D9E2F3"/>
            <w:vAlign w:val="center"/>
          </w:tcPr>
          <w:p w14:paraId="30D00D82" w14:textId="77777777" w:rsidR="00D20650" w:rsidRPr="00FD1EE4" w:rsidRDefault="00D20650" w:rsidP="002B2DFE">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8A30E4B" w14:textId="77777777" w:rsidR="00D20650" w:rsidRPr="00B23852" w:rsidRDefault="00000000" w:rsidP="00DB4988">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Отдельно</w:t>
            </w:r>
          </w:p>
          <w:p w14:paraId="6268137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558FC">
              <w:rPr>
                <w:rFonts w:ascii="GHEA Grapalat" w:eastAsia="GHEA Grapalat" w:hAnsi="GHEA Grapalat" w:cs="GHEA Grapalat"/>
              </w:rPr>
              <w:t>Совместно с аффилированными лицами</w:t>
            </w:r>
          </w:p>
        </w:tc>
      </w:tr>
      <w:tr w:rsidR="00D20650" w:rsidRPr="00FD1EE4" w14:paraId="7B407871" w14:textId="77777777" w:rsidTr="00821AF9">
        <w:tc>
          <w:tcPr>
            <w:tcW w:w="2837" w:type="dxa"/>
            <w:shd w:val="clear" w:color="auto" w:fill="D9E2F3"/>
            <w:vAlign w:val="center"/>
          </w:tcPr>
          <w:p w14:paraId="4241BA8A" w14:textId="77777777" w:rsidR="00D20650" w:rsidRPr="00FD1EE4" w:rsidRDefault="00D20650" w:rsidP="002B2DFE">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E9E27AE" w14:textId="77777777" w:rsidR="00D20650" w:rsidRPr="005600B4" w:rsidRDefault="00000000" w:rsidP="00DB4988">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Да</w:t>
            </w:r>
          </w:p>
          <w:p w14:paraId="44653F76" w14:textId="77777777" w:rsidR="00D20650" w:rsidRPr="005600B4" w:rsidRDefault="00000000" w:rsidP="00DB4988">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Нет</w:t>
            </w:r>
          </w:p>
        </w:tc>
      </w:tr>
    </w:tbl>
    <w:p w14:paraId="73597A70"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5B33F511" w14:textId="77777777" w:rsidTr="00821AF9">
        <w:tc>
          <w:tcPr>
            <w:tcW w:w="2837" w:type="dxa"/>
            <w:shd w:val="clear" w:color="auto" w:fill="D9E2F3"/>
            <w:vAlign w:val="center"/>
          </w:tcPr>
          <w:p w14:paraId="4ABB106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57100AF" w14:textId="77777777" w:rsidR="00D20650" w:rsidRPr="00FD1EE4" w:rsidRDefault="00D20650" w:rsidP="00DB4988">
            <w:pPr>
              <w:rPr>
                <w:rFonts w:ascii="GHEA Grapalat" w:eastAsia="GHEA Grapalat" w:hAnsi="GHEA Grapalat" w:cs="GHEA Grapalat"/>
              </w:rPr>
            </w:pPr>
          </w:p>
        </w:tc>
      </w:tr>
      <w:tr w:rsidR="00D20650" w:rsidRPr="00FD1EE4" w14:paraId="0DFF8A8E" w14:textId="77777777" w:rsidTr="00821AF9">
        <w:tc>
          <w:tcPr>
            <w:tcW w:w="2837" w:type="dxa"/>
            <w:shd w:val="clear" w:color="auto" w:fill="D9E2F3"/>
            <w:vAlign w:val="center"/>
          </w:tcPr>
          <w:p w14:paraId="734D6F8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CBD8761" w14:textId="77777777" w:rsidR="00D20650" w:rsidRPr="00FD1EE4" w:rsidRDefault="00D20650" w:rsidP="00DB4988">
            <w:pPr>
              <w:rPr>
                <w:rFonts w:ascii="GHEA Grapalat" w:eastAsia="GHEA Grapalat" w:hAnsi="GHEA Grapalat" w:cs="GHEA Grapalat"/>
              </w:rPr>
            </w:pPr>
          </w:p>
        </w:tc>
      </w:tr>
    </w:tbl>
    <w:p w14:paraId="1F7315DF" w14:textId="77777777" w:rsidR="00D20650" w:rsidRPr="00FD1EE4" w:rsidRDefault="00D20650" w:rsidP="00DB498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D1ACCE7" w14:textId="77777777" w:rsidR="00D20650" w:rsidRPr="00FD1EE4"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83378EF"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2ECC85CD" w14:textId="77777777" w:rsidTr="00821AF9">
        <w:tc>
          <w:tcPr>
            <w:tcW w:w="2835" w:type="dxa"/>
            <w:shd w:val="clear" w:color="auto" w:fill="D9E2F3"/>
            <w:vAlign w:val="center"/>
          </w:tcPr>
          <w:p w14:paraId="59B33972"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BAFB556" w14:textId="77777777" w:rsidR="00D20650" w:rsidRPr="00FD1EE4" w:rsidRDefault="00D20650" w:rsidP="00DB4988">
            <w:pPr>
              <w:rPr>
                <w:rFonts w:ascii="GHEA Grapalat" w:eastAsia="GHEA Grapalat" w:hAnsi="GHEA Grapalat" w:cs="GHEA Grapalat"/>
              </w:rPr>
            </w:pPr>
          </w:p>
        </w:tc>
      </w:tr>
      <w:tr w:rsidR="00D20650" w:rsidRPr="00FD1EE4" w14:paraId="3DAF5EE5" w14:textId="77777777" w:rsidTr="00821AF9">
        <w:tc>
          <w:tcPr>
            <w:tcW w:w="2835" w:type="dxa"/>
            <w:shd w:val="clear" w:color="auto" w:fill="D9E2F3"/>
            <w:vAlign w:val="center"/>
          </w:tcPr>
          <w:p w14:paraId="7735CFF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678A719" w14:textId="77777777" w:rsidR="00D20650" w:rsidRPr="00FD1EE4" w:rsidRDefault="00D20650" w:rsidP="00DB4988">
            <w:pPr>
              <w:rPr>
                <w:rFonts w:ascii="GHEA Grapalat" w:eastAsia="GHEA Grapalat" w:hAnsi="GHEA Grapalat" w:cs="GHEA Grapalat"/>
              </w:rPr>
            </w:pPr>
          </w:p>
        </w:tc>
      </w:tr>
      <w:tr w:rsidR="00D20650" w:rsidRPr="00FD1EE4" w14:paraId="267EB835" w14:textId="77777777" w:rsidTr="00821AF9">
        <w:tc>
          <w:tcPr>
            <w:tcW w:w="2835" w:type="dxa"/>
            <w:shd w:val="clear" w:color="auto" w:fill="D9E2F3"/>
            <w:vAlign w:val="center"/>
          </w:tcPr>
          <w:p w14:paraId="0BD857D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5AF05D0" w14:textId="77777777" w:rsidR="00D20650" w:rsidRPr="00FD1EE4" w:rsidRDefault="00D20650" w:rsidP="00DB4988">
            <w:pPr>
              <w:rPr>
                <w:rFonts w:ascii="GHEA Grapalat" w:eastAsia="GHEA Grapalat" w:hAnsi="GHEA Grapalat" w:cs="GHEA Grapalat"/>
              </w:rPr>
            </w:pPr>
          </w:p>
        </w:tc>
      </w:tr>
      <w:tr w:rsidR="00D20650" w:rsidRPr="00FD1EE4" w14:paraId="07EAA1E7" w14:textId="77777777" w:rsidTr="00821AF9">
        <w:tc>
          <w:tcPr>
            <w:tcW w:w="2835" w:type="dxa"/>
            <w:shd w:val="clear" w:color="auto" w:fill="D9E2F3"/>
            <w:vAlign w:val="center"/>
          </w:tcPr>
          <w:p w14:paraId="666D9335"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4B53CD0" w14:textId="77777777" w:rsidR="00D20650" w:rsidRPr="00FD1EE4" w:rsidRDefault="00D20650" w:rsidP="00DB4988">
            <w:pPr>
              <w:rPr>
                <w:rFonts w:ascii="GHEA Grapalat" w:eastAsia="GHEA Grapalat" w:hAnsi="GHEA Grapalat" w:cs="GHEA Grapalat"/>
              </w:rPr>
            </w:pPr>
          </w:p>
        </w:tc>
      </w:tr>
      <w:tr w:rsidR="00D20650" w:rsidRPr="00FD1EE4" w14:paraId="32422A0F" w14:textId="77777777" w:rsidTr="00821AF9">
        <w:tc>
          <w:tcPr>
            <w:tcW w:w="2835" w:type="dxa"/>
            <w:shd w:val="clear" w:color="auto" w:fill="D9E2F3"/>
            <w:vAlign w:val="center"/>
          </w:tcPr>
          <w:p w14:paraId="4F51C015"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E42C311" w14:textId="77777777" w:rsidR="00D20650" w:rsidRPr="00FD1EE4" w:rsidRDefault="00D20650" w:rsidP="00DB4988">
            <w:pPr>
              <w:rPr>
                <w:rFonts w:ascii="GHEA Grapalat" w:eastAsia="GHEA Grapalat" w:hAnsi="GHEA Grapalat" w:cs="GHEA Grapalat"/>
              </w:rPr>
            </w:pPr>
          </w:p>
        </w:tc>
      </w:tr>
      <w:tr w:rsidR="00D20650" w:rsidRPr="00FD1EE4" w14:paraId="49044961" w14:textId="77777777" w:rsidTr="00821AF9">
        <w:tc>
          <w:tcPr>
            <w:tcW w:w="2835" w:type="dxa"/>
            <w:shd w:val="clear" w:color="auto" w:fill="D9E2F3"/>
            <w:vAlign w:val="center"/>
          </w:tcPr>
          <w:p w14:paraId="2F5454D9"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147C2AD" w14:textId="77777777" w:rsidR="00D20650" w:rsidRPr="00FD1EE4" w:rsidRDefault="00D20650" w:rsidP="00DB4988">
            <w:pPr>
              <w:rPr>
                <w:rFonts w:ascii="GHEA Grapalat" w:eastAsia="GHEA Grapalat" w:hAnsi="GHEA Grapalat" w:cs="GHEA Grapalat"/>
              </w:rPr>
            </w:pPr>
          </w:p>
        </w:tc>
      </w:tr>
      <w:tr w:rsidR="00D20650" w:rsidRPr="00FD1EE4" w14:paraId="2570568F" w14:textId="77777777" w:rsidTr="00821AF9">
        <w:tc>
          <w:tcPr>
            <w:tcW w:w="2835" w:type="dxa"/>
            <w:shd w:val="clear" w:color="auto" w:fill="D9E2F3"/>
            <w:vAlign w:val="center"/>
          </w:tcPr>
          <w:p w14:paraId="447FE29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9254260" w14:textId="77777777" w:rsidR="00D20650" w:rsidRPr="00FD1EE4" w:rsidRDefault="00D20650" w:rsidP="00DB4988">
            <w:pPr>
              <w:rPr>
                <w:rFonts w:ascii="GHEA Grapalat" w:eastAsia="GHEA Grapalat" w:hAnsi="GHEA Grapalat" w:cs="GHEA Grapalat"/>
              </w:rPr>
            </w:pPr>
          </w:p>
        </w:tc>
      </w:tr>
    </w:tbl>
    <w:p w14:paraId="61B58530"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325A26ED" w14:textId="77777777" w:rsidTr="00821AF9">
        <w:trPr>
          <w:trHeight w:val="853"/>
        </w:trPr>
        <w:tc>
          <w:tcPr>
            <w:tcW w:w="2835" w:type="dxa"/>
            <w:vMerge w:val="restart"/>
            <w:shd w:val="clear" w:color="auto" w:fill="D9E2F3"/>
            <w:vAlign w:val="center"/>
          </w:tcPr>
          <w:p w14:paraId="0BC36918" w14:textId="77777777" w:rsidR="00D20650" w:rsidRPr="00FD1EE4" w:rsidRDefault="00D20650" w:rsidP="002B2DFE">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62A36B59" w14:textId="77777777" w:rsidR="00D20650" w:rsidRPr="00FD1EE4" w:rsidRDefault="00D20650" w:rsidP="00DB4988">
            <w:pPr>
              <w:rPr>
                <w:rFonts w:ascii="GHEA Grapalat" w:eastAsia="GHEA Grapalat" w:hAnsi="GHEA Grapalat" w:cs="GHEA Grapalat"/>
              </w:rPr>
            </w:pPr>
          </w:p>
        </w:tc>
      </w:tr>
      <w:tr w:rsidR="00D20650" w:rsidRPr="00FD1EE4" w14:paraId="548D37BC" w14:textId="77777777" w:rsidTr="00821AF9">
        <w:trPr>
          <w:trHeight w:val="850"/>
        </w:trPr>
        <w:tc>
          <w:tcPr>
            <w:tcW w:w="2835" w:type="dxa"/>
            <w:vMerge/>
            <w:shd w:val="clear" w:color="auto" w:fill="D9E2F3"/>
            <w:vAlign w:val="center"/>
          </w:tcPr>
          <w:p w14:paraId="479413A9"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C311C4" w14:textId="77777777" w:rsidR="00D20650" w:rsidRPr="00FD1EE4" w:rsidRDefault="00D20650" w:rsidP="00DB4988">
            <w:pPr>
              <w:rPr>
                <w:rFonts w:ascii="GHEA Grapalat" w:eastAsia="GHEA Grapalat" w:hAnsi="GHEA Grapalat" w:cs="GHEA Grapalat"/>
              </w:rPr>
            </w:pPr>
          </w:p>
        </w:tc>
      </w:tr>
      <w:tr w:rsidR="00D20650" w:rsidRPr="00FD1EE4" w14:paraId="1D803482" w14:textId="77777777" w:rsidTr="00821AF9">
        <w:trPr>
          <w:trHeight w:val="850"/>
        </w:trPr>
        <w:tc>
          <w:tcPr>
            <w:tcW w:w="2835" w:type="dxa"/>
            <w:vMerge/>
            <w:shd w:val="clear" w:color="auto" w:fill="D9E2F3"/>
            <w:vAlign w:val="center"/>
          </w:tcPr>
          <w:p w14:paraId="48A0159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692A15" w14:textId="77777777" w:rsidR="00D20650" w:rsidRPr="00FD1EE4" w:rsidRDefault="00D20650" w:rsidP="00DB4988">
            <w:pPr>
              <w:rPr>
                <w:rFonts w:ascii="GHEA Grapalat" w:eastAsia="GHEA Grapalat" w:hAnsi="GHEA Grapalat" w:cs="GHEA Grapalat"/>
              </w:rPr>
            </w:pPr>
          </w:p>
        </w:tc>
      </w:tr>
      <w:tr w:rsidR="00D20650" w:rsidRPr="00FD1EE4" w14:paraId="782A0FDD" w14:textId="77777777" w:rsidTr="00821AF9">
        <w:trPr>
          <w:trHeight w:val="850"/>
        </w:trPr>
        <w:tc>
          <w:tcPr>
            <w:tcW w:w="2835" w:type="dxa"/>
            <w:vMerge/>
            <w:shd w:val="clear" w:color="auto" w:fill="D9E2F3"/>
            <w:vAlign w:val="center"/>
          </w:tcPr>
          <w:p w14:paraId="5A6B20A3"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ACFFD02" w14:textId="77777777" w:rsidR="00D20650" w:rsidRPr="00FD1EE4" w:rsidRDefault="00D20650" w:rsidP="00DB4988">
            <w:pPr>
              <w:rPr>
                <w:rFonts w:ascii="GHEA Grapalat" w:eastAsia="GHEA Grapalat" w:hAnsi="GHEA Grapalat" w:cs="GHEA Grapalat"/>
              </w:rPr>
            </w:pPr>
          </w:p>
        </w:tc>
      </w:tr>
      <w:tr w:rsidR="00D20650" w:rsidRPr="00FD1EE4" w14:paraId="38E2D1FD" w14:textId="77777777" w:rsidTr="00821AF9">
        <w:trPr>
          <w:trHeight w:val="850"/>
        </w:trPr>
        <w:tc>
          <w:tcPr>
            <w:tcW w:w="2835" w:type="dxa"/>
            <w:vMerge/>
            <w:shd w:val="clear" w:color="auto" w:fill="D9E2F3"/>
            <w:vAlign w:val="center"/>
          </w:tcPr>
          <w:p w14:paraId="00AF7ED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7A17A6F" w14:textId="77777777" w:rsidR="00D20650" w:rsidRPr="00FD1EE4" w:rsidRDefault="00D20650" w:rsidP="00DB4988">
            <w:pPr>
              <w:rPr>
                <w:rFonts w:ascii="GHEA Grapalat" w:eastAsia="GHEA Grapalat" w:hAnsi="GHEA Grapalat" w:cs="GHEA Grapalat"/>
              </w:rPr>
            </w:pPr>
          </w:p>
        </w:tc>
      </w:tr>
    </w:tbl>
    <w:p w14:paraId="709E97CC" w14:textId="77777777" w:rsidR="00D20650" w:rsidRDefault="00D20650" w:rsidP="002B2DFE">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675B3BB3" w14:textId="77777777" w:rsidTr="00821AF9">
        <w:tc>
          <w:tcPr>
            <w:tcW w:w="2835" w:type="dxa"/>
            <w:shd w:val="clear" w:color="auto" w:fill="D9E2F3"/>
            <w:vAlign w:val="center"/>
          </w:tcPr>
          <w:p w14:paraId="0F32527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893561C" w14:textId="77777777" w:rsidR="00D20650" w:rsidRPr="00FD1EE4" w:rsidRDefault="00D20650" w:rsidP="00DB4988">
            <w:pPr>
              <w:rPr>
                <w:rFonts w:ascii="GHEA Grapalat" w:eastAsia="GHEA Grapalat" w:hAnsi="GHEA Grapalat" w:cs="GHEA Grapalat"/>
              </w:rPr>
            </w:pPr>
          </w:p>
        </w:tc>
      </w:tr>
      <w:tr w:rsidR="00D20650" w:rsidRPr="00FD1EE4" w14:paraId="5B512EEE" w14:textId="77777777" w:rsidTr="00821AF9">
        <w:tc>
          <w:tcPr>
            <w:tcW w:w="2835" w:type="dxa"/>
            <w:shd w:val="clear" w:color="auto" w:fill="D9E2F3"/>
            <w:vAlign w:val="center"/>
          </w:tcPr>
          <w:p w14:paraId="320E1F7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2D9DF1C" w14:textId="77777777" w:rsidR="00D20650" w:rsidRPr="00FD1EE4" w:rsidRDefault="00D20650" w:rsidP="00DB4988">
            <w:pPr>
              <w:rPr>
                <w:rFonts w:ascii="GHEA Grapalat" w:eastAsia="GHEA Grapalat" w:hAnsi="GHEA Grapalat" w:cs="GHEA Grapalat"/>
              </w:rPr>
            </w:pPr>
          </w:p>
        </w:tc>
      </w:tr>
    </w:tbl>
    <w:p w14:paraId="548240AB" w14:textId="77777777" w:rsidR="00D20650" w:rsidRPr="00FD1EE4" w:rsidRDefault="00D20650" w:rsidP="00DB4988">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3F7C2A7" w14:textId="77777777" w:rsidR="00D20650" w:rsidRPr="00E86814" w:rsidRDefault="00D20650" w:rsidP="002B2DFE">
      <w:pPr>
        <w:pStyle w:val="ListParagraph"/>
        <w:numPr>
          <w:ilvl w:val="0"/>
          <w:numId w:val="1"/>
        </w:numPr>
        <w:pBdr>
          <w:top w:val="nil"/>
          <w:left w:val="nil"/>
          <w:bottom w:val="nil"/>
          <w:right w:val="nil"/>
          <w:between w:val="nil"/>
        </w:pBdr>
        <w:contextualSpacing w:val="0"/>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20650" w:rsidRPr="00FD1EE4" w14:paraId="7C122856" w14:textId="77777777" w:rsidTr="00821AF9">
        <w:tc>
          <w:tcPr>
            <w:tcW w:w="9016" w:type="dxa"/>
            <w:shd w:val="clear" w:color="auto" w:fill="D9E2F3" w:themeFill="accent1" w:themeFillTint="33"/>
          </w:tcPr>
          <w:p w14:paraId="72F35509" w14:textId="77777777" w:rsidR="00D20650" w:rsidRPr="00FD1EE4" w:rsidRDefault="00D20650" w:rsidP="00DB4988">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20650" w:rsidRPr="00FD1EE4" w14:paraId="74099148" w14:textId="77777777" w:rsidTr="00821AF9">
        <w:trPr>
          <w:trHeight w:val="10187"/>
        </w:trPr>
        <w:tc>
          <w:tcPr>
            <w:tcW w:w="9016" w:type="dxa"/>
          </w:tcPr>
          <w:p w14:paraId="5FA26500" w14:textId="77777777" w:rsidR="00D20650" w:rsidRPr="00FD1EE4" w:rsidRDefault="00D20650" w:rsidP="00DB4988">
            <w:pPr>
              <w:rPr>
                <w:rFonts w:ascii="GHEA Grapalat" w:eastAsia="GHEA Grapalat" w:hAnsi="GHEA Grapalat" w:cs="GHEA Grapalat"/>
                <w:b/>
                <w:color w:val="000000"/>
              </w:rPr>
            </w:pPr>
          </w:p>
        </w:tc>
      </w:tr>
    </w:tbl>
    <w:p w14:paraId="2E1760A8" w14:textId="77777777" w:rsidR="00D20650" w:rsidRPr="00FD1EE4" w:rsidRDefault="00D20650" w:rsidP="00DB4988">
      <w:pPr>
        <w:pBdr>
          <w:top w:val="nil"/>
          <w:left w:val="nil"/>
          <w:bottom w:val="nil"/>
          <w:right w:val="nil"/>
          <w:between w:val="nil"/>
        </w:pBdr>
        <w:rPr>
          <w:rFonts w:ascii="GHEA Grapalat" w:eastAsia="GHEA Grapalat" w:hAnsi="GHEA Grapalat" w:cs="GHEA Grapalat"/>
          <w:b/>
          <w:color w:val="000000"/>
        </w:rPr>
      </w:pPr>
    </w:p>
    <w:p w14:paraId="51E3DD47" w14:textId="77777777" w:rsidR="00D20650" w:rsidRDefault="00D20650" w:rsidP="00DB4988">
      <w:pPr>
        <w:rPr>
          <w:rFonts w:ascii="GHEA Grapalat" w:hAnsi="GHEA Grapalat"/>
          <w:b/>
        </w:rPr>
      </w:pPr>
    </w:p>
    <w:p w14:paraId="2DACDB3D" w14:textId="77777777" w:rsidR="00D20650" w:rsidRDefault="00D20650" w:rsidP="00DB4988">
      <w:pPr>
        <w:rPr>
          <w:ins w:id="21" w:author="Inesa Kocharyan" w:date="2021-09-01T11:45:00Z"/>
          <w:rFonts w:ascii="GHEA Grapalat" w:hAnsi="GHEA Grapalat"/>
          <w:b/>
        </w:rPr>
      </w:pPr>
    </w:p>
    <w:p w14:paraId="5B6382F5" w14:textId="77777777" w:rsidR="00D20650" w:rsidRDefault="00D20650" w:rsidP="00DB4988">
      <w:pPr>
        <w:rPr>
          <w:rFonts w:ascii="GHEA Grapalat" w:hAnsi="GHEA Grapalat"/>
          <w:b/>
        </w:rPr>
      </w:pPr>
      <w:r>
        <w:rPr>
          <w:rFonts w:ascii="GHEA Grapalat" w:hAnsi="GHEA Grapalat"/>
          <w:b/>
        </w:rPr>
        <w:br w:type="page"/>
      </w:r>
    </w:p>
    <w:p w14:paraId="13A3DC01" w14:textId="77777777" w:rsidR="00D20650" w:rsidRDefault="00D20650" w:rsidP="00DB4988">
      <w:pPr>
        <w:contextualSpacing/>
        <w:jc w:val="center"/>
        <w:rPr>
          <w:rFonts w:ascii="GHEA Grapalat" w:hAnsi="GHEA Grapalat"/>
          <w:b/>
        </w:rPr>
      </w:pPr>
    </w:p>
    <w:p w14:paraId="103BD487" w14:textId="77777777" w:rsidR="00D20650" w:rsidRPr="000306ED" w:rsidRDefault="00D20650" w:rsidP="00DB4988">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6255016D" w14:textId="77777777" w:rsidR="00D20650" w:rsidRPr="000306ED" w:rsidRDefault="00D20650" w:rsidP="002B2DFE">
      <w:pPr>
        <w:pStyle w:val="ListParagraph"/>
        <w:numPr>
          <w:ilvl w:val="0"/>
          <w:numId w:val="2"/>
        </w:numPr>
        <w:ind w:left="0"/>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24B040" w14:textId="77777777" w:rsidR="00D20650" w:rsidRPr="000306ED" w:rsidRDefault="00D20650" w:rsidP="002B2DFE">
      <w:pPr>
        <w:pStyle w:val="ListParagraph"/>
        <w:numPr>
          <w:ilvl w:val="0"/>
          <w:numId w:val="3"/>
        </w:numPr>
        <w:ind w:left="0" w:firstLine="142"/>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48A788C" w14:textId="77777777" w:rsidR="00D20650" w:rsidRPr="000306ED" w:rsidRDefault="00D20650" w:rsidP="002B2DFE">
      <w:pPr>
        <w:pStyle w:val="ListParagraph"/>
        <w:numPr>
          <w:ilvl w:val="0"/>
          <w:numId w:val="3"/>
        </w:numPr>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3F388C" w14:textId="77777777" w:rsidR="00D20650" w:rsidRPr="000306ED" w:rsidRDefault="00D20650" w:rsidP="002B2DFE">
      <w:pPr>
        <w:pStyle w:val="ListParagraph"/>
        <w:numPr>
          <w:ilvl w:val="0"/>
          <w:numId w:val="3"/>
        </w:numPr>
        <w:ind w:left="0" w:firstLine="0"/>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7693AB6" w14:textId="77777777" w:rsidR="00D20650" w:rsidRPr="000306ED" w:rsidRDefault="00D20650" w:rsidP="002B2DFE">
      <w:pPr>
        <w:pStyle w:val="ListParagraph"/>
        <w:numPr>
          <w:ilvl w:val="0"/>
          <w:numId w:val="2"/>
        </w:numPr>
        <w:ind w:left="142" w:hanging="284"/>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AFE2884" w14:textId="77777777" w:rsidR="00D20650" w:rsidRPr="000306ED" w:rsidRDefault="00D20650" w:rsidP="002B2DFE">
      <w:pPr>
        <w:pStyle w:val="ListParagraph"/>
        <w:numPr>
          <w:ilvl w:val="0"/>
          <w:numId w:val="4"/>
        </w:numPr>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36525F8" w14:textId="77777777" w:rsidR="00D20650" w:rsidRPr="000306ED" w:rsidRDefault="00D20650" w:rsidP="002B2DFE">
      <w:pPr>
        <w:pStyle w:val="ListParagraph"/>
        <w:numPr>
          <w:ilvl w:val="0"/>
          <w:numId w:val="4"/>
        </w:numPr>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A6E8904" w14:textId="77777777" w:rsidR="00D20650" w:rsidRPr="000306ED" w:rsidRDefault="00D20650" w:rsidP="002B2DFE">
      <w:pPr>
        <w:pStyle w:val="ListParagraph"/>
        <w:numPr>
          <w:ilvl w:val="0"/>
          <w:numId w:val="4"/>
        </w:numPr>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D8B23E9" w14:textId="77777777" w:rsidR="00D20650" w:rsidRPr="000306ED" w:rsidRDefault="00D20650" w:rsidP="002B2DFE">
      <w:pPr>
        <w:pStyle w:val="ListParagraph"/>
        <w:numPr>
          <w:ilvl w:val="0"/>
          <w:numId w:val="2"/>
        </w:numPr>
        <w:ind w:left="0"/>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DED8A18" w14:textId="77777777" w:rsidR="00D20650" w:rsidRPr="000306ED" w:rsidRDefault="00D20650" w:rsidP="002B2DFE">
      <w:pPr>
        <w:pStyle w:val="ListParagraph"/>
        <w:numPr>
          <w:ilvl w:val="0"/>
          <w:numId w:val="5"/>
        </w:numPr>
        <w:ind w:left="0" w:hanging="426"/>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D79C80" w14:textId="77777777" w:rsidR="00D20650" w:rsidRPr="000306ED" w:rsidRDefault="00D20650" w:rsidP="00DB4988">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69BB5FE" w14:textId="77777777" w:rsidR="00D20650" w:rsidRPr="000306ED" w:rsidRDefault="00D20650" w:rsidP="002B2DFE">
      <w:pPr>
        <w:pStyle w:val="ListParagraph"/>
        <w:numPr>
          <w:ilvl w:val="0"/>
          <w:numId w:val="2"/>
        </w:numPr>
        <w:ind w:left="0"/>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EA17C6F" w14:textId="77777777" w:rsidR="00D20650" w:rsidRPr="000306ED" w:rsidRDefault="00D20650" w:rsidP="002B2DFE">
      <w:pPr>
        <w:pStyle w:val="ListParagraph"/>
        <w:numPr>
          <w:ilvl w:val="0"/>
          <w:numId w:val="6"/>
        </w:numPr>
        <w:ind w:left="0"/>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42F79C7"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C5F9DC3"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B340CD8"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6DD8D7D" w14:textId="77777777" w:rsidR="00D20650" w:rsidRPr="000306ED" w:rsidRDefault="00D20650" w:rsidP="00DB4988">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6C89D823" w14:textId="77777777" w:rsidR="00D20650" w:rsidRPr="000306ED" w:rsidRDefault="00D20650" w:rsidP="00DB4988">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F35ADD9" w14:textId="77777777" w:rsidR="00D20650" w:rsidRPr="000306ED" w:rsidRDefault="00D20650" w:rsidP="00DB4988">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95B56D7" w14:textId="77777777" w:rsidR="00D20650" w:rsidRPr="000306ED" w:rsidRDefault="00D20650" w:rsidP="00DB4988">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01F5D6E" w14:textId="77777777" w:rsidR="00D20650" w:rsidRPr="000306ED" w:rsidRDefault="00D20650" w:rsidP="00DB4988">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E50314E"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5807033" w14:textId="77777777" w:rsidR="00D20650" w:rsidRPr="000306ED" w:rsidRDefault="00D20650" w:rsidP="00DB4988">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B5D3FD3"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3665FAF"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971BB47"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B2A72A0"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67C4A2E" w14:textId="77777777" w:rsidR="00D20650" w:rsidRPr="000306ED" w:rsidRDefault="00D20650" w:rsidP="00DB4988">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9368952"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C3EFAFC" w14:textId="77777777" w:rsidR="00D20650" w:rsidRPr="000306ED" w:rsidRDefault="00D20650" w:rsidP="00DB4988">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72F7A7A" w14:textId="77777777" w:rsidR="00D20650" w:rsidRPr="000306ED" w:rsidRDefault="00D20650" w:rsidP="00DB4988">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37A6793" w14:textId="77777777" w:rsidR="00D20650" w:rsidRPr="000306ED" w:rsidRDefault="00D20650" w:rsidP="00DB4988">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9E4304C" w14:textId="77777777" w:rsidR="00D20650" w:rsidRPr="000306ED" w:rsidRDefault="00D20650" w:rsidP="00DB4988">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w:t>
      </w:r>
      <w:r w:rsidRPr="000306ED">
        <w:rPr>
          <w:rFonts w:ascii="GHEA Grapalat" w:hAnsi="GHEA Grapalat"/>
        </w:rPr>
        <w:lastRenderedPageBreak/>
        <w:t>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21D8870"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07E657" w14:textId="77777777" w:rsidR="00D20650" w:rsidRPr="000306ED" w:rsidRDefault="00D20650" w:rsidP="00DB4988">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41C4D2E" w14:textId="77777777" w:rsidR="00D20650" w:rsidRPr="000306ED" w:rsidRDefault="00D20650" w:rsidP="00DB4988">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CC9B2AE" w14:textId="77777777" w:rsidR="00D20650" w:rsidRPr="000306ED" w:rsidRDefault="00D20650" w:rsidP="00DB4988">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40D8964D" w14:textId="77777777" w:rsidR="00D20650" w:rsidRDefault="00D20650" w:rsidP="00DB4988">
      <w:pPr>
        <w:pStyle w:val="BodyTextIndent3"/>
        <w:widowControl w:val="0"/>
        <w:spacing w:line="240" w:lineRule="auto"/>
        <w:ind w:firstLine="0"/>
        <w:rPr>
          <w:rFonts w:ascii="GHEA Grapalat" w:hAnsi="GHEA Grapalat"/>
          <w:b/>
          <w:sz w:val="24"/>
          <w:szCs w:val="24"/>
        </w:rPr>
      </w:pPr>
    </w:p>
    <w:p w14:paraId="500AE0B0"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C5A9C2C"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B2634D3" w14:textId="77777777" w:rsidR="00D20650" w:rsidRDefault="00D20650" w:rsidP="00DB4988">
      <w:pPr>
        <w:rPr>
          <w:rFonts w:ascii="GHEA Grapalat" w:hAnsi="GHEA Grapalat"/>
          <w:b/>
        </w:rPr>
      </w:pPr>
      <w:r>
        <w:rPr>
          <w:rFonts w:ascii="GHEA Grapalat" w:hAnsi="GHEA Grapalat"/>
          <w:b/>
        </w:rPr>
        <w:br w:type="page"/>
      </w:r>
    </w:p>
    <w:p w14:paraId="13C571A0" w14:textId="77777777" w:rsidR="00D20650" w:rsidRPr="00DC619D" w:rsidRDefault="00D20650" w:rsidP="00DB498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18A4BAFA" w14:textId="2D16DB49" w:rsidR="00D20650" w:rsidRPr="009044F1" w:rsidRDefault="00D20650" w:rsidP="00DB498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BA2ADE">
        <w:rPr>
          <w:rFonts w:ascii="GHEA Grapalat" w:hAnsi="GHEA Grapalat"/>
          <w:b/>
          <w:sz w:val="24"/>
          <w:szCs w:val="24"/>
        </w:rPr>
        <w:t>EQ-BMKHTSDZB-</w:t>
      </w:r>
      <w:r w:rsidR="00185E00">
        <w:rPr>
          <w:rFonts w:ascii="GHEA Grapalat" w:hAnsi="GHEA Grapalat"/>
          <w:b/>
          <w:sz w:val="24"/>
          <w:szCs w:val="24"/>
        </w:rPr>
        <w:t>26/16</w:t>
      </w:r>
      <w:r>
        <w:rPr>
          <w:rFonts w:ascii="GHEA Grapalat" w:hAnsi="GHEA Grapalat"/>
          <w:b/>
          <w:sz w:val="24"/>
          <w:szCs w:val="24"/>
        </w:rPr>
        <w:t>"</w:t>
      </w:r>
      <w:r>
        <w:rPr>
          <w:rStyle w:val="FootnoteReference"/>
          <w:rFonts w:ascii="GHEA Grapalat" w:hAnsi="GHEA Grapalat"/>
          <w:b/>
          <w:sz w:val="24"/>
          <w:szCs w:val="24"/>
        </w:rPr>
        <w:footnoteReference w:customMarkFollows="1" w:id="14"/>
        <w:t>*</w:t>
      </w:r>
    </w:p>
    <w:p w14:paraId="02A5D6F9" w14:textId="77777777" w:rsidR="00D20650" w:rsidRPr="009044F1" w:rsidRDefault="00D20650" w:rsidP="00DB4988">
      <w:pPr>
        <w:widowControl w:val="0"/>
        <w:ind w:firstLine="567"/>
        <w:jc w:val="center"/>
        <w:rPr>
          <w:rFonts w:ascii="GHEA Grapalat" w:hAnsi="GHEA Grapalat"/>
        </w:rPr>
      </w:pPr>
    </w:p>
    <w:p w14:paraId="2F34D33E" w14:textId="77777777" w:rsidR="00D20650" w:rsidRPr="009044F1" w:rsidRDefault="00D20650" w:rsidP="00DB4988">
      <w:pPr>
        <w:widowControl w:val="0"/>
        <w:ind w:left="-66"/>
        <w:jc w:val="center"/>
        <w:rPr>
          <w:rFonts w:ascii="GHEA Grapalat" w:hAnsi="GHEA Grapalat"/>
          <w:b/>
        </w:rPr>
      </w:pPr>
      <w:r w:rsidRPr="009044F1">
        <w:rPr>
          <w:rFonts w:ascii="GHEA Grapalat" w:hAnsi="GHEA Grapalat"/>
          <w:b/>
        </w:rPr>
        <w:t>ЦЕНОВОЕ ПРЕДЛОЖЕНИЕ</w:t>
      </w:r>
    </w:p>
    <w:p w14:paraId="1898C1A0" w14:textId="77777777" w:rsidR="00D20650" w:rsidRPr="009044F1" w:rsidRDefault="00D20650" w:rsidP="00DB4988">
      <w:pPr>
        <w:widowControl w:val="0"/>
        <w:ind w:firstLine="567"/>
        <w:jc w:val="center"/>
        <w:rPr>
          <w:rFonts w:ascii="GHEA Grapalat" w:hAnsi="GHEA Grapalat"/>
        </w:rPr>
      </w:pPr>
    </w:p>
    <w:p w14:paraId="3748E846" w14:textId="267E6E8B" w:rsidR="00D20650" w:rsidRPr="000F6C24" w:rsidRDefault="00D20650" w:rsidP="00DB4988">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BA2ADE">
        <w:rPr>
          <w:rFonts w:ascii="GHEA Grapalat" w:hAnsi="GHEA Grapalat"/>
          <w:spacing w:val="-6"/>
        </w:rPr>
        <w:t>EQ-BMKHTSDZB-</w:t>
      </w:r>
      <w:r w:rsidR="00185E00">
        <w:rPr>
          <w:rFonts w:ascii="GHEA Grapalat" w:hAnsi="GHEA Grapalat"/>
          <w:spacing w:val="-6"/>
        </w:rPr>
        <w:t>26/16</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3039468" w14:textId="77777777" w:rsidR="00D20650" w:rsidRPr="008842CE" w:rsidRDefault="00D20650" w:rsidP="00DB4988">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3B611E7E" w14:textId="77777777" w:rsidR="00D20650" w:rsidRPr="009044F1" w:rsidRDefault="00D20650" w:rsidP="00DB4988">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7DB90E9" w14:textId="77777777" w:rsidR="00D20650" w:rsidRPr="009044F1" w:rsidRDefault="00D20650" w:rsidP="00DB4988">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5D52E98C" w14:textId="77777777" w:rsidR="00D20650" w:rsidRPr="009044F1" w:rsidRDefault="00D20650" w:rsidP="00DB4988">
      <w:pPr>
        <w:widowControl w:val="0"/>
        <w:jc w:val="right"/>
        <w:rPr>
          <w:rFonts w:ascii="GHEA Grapalat" w:hAnsi="GHEA Grapalat"/>
        </w:rPr>
      </w:pPr>
      <w:r w:rsidRPr="009044F1">
        <w:rPr>
          <w:rFonts w:ascii="GHEA Grapalat" w:hAnsi="GHEA Grapalat"/>
        </w:rPr>
        <w:t>драмов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030"/>
        <w:gridCol w:w="1559"/>
        <w:gridCol w:w="1372"/>
        <w:gridCol w:w="1649"/>
      </w:tblGrid>
      <w:tr w:rsidR="00D20650" w:rsidRPr="005744FC" w14:paraId="2B3448D0" w14:textId="77777777" w:rsidTr="00AF047F">
        <w:trPr>
          <w:trHeight w:val="916"/>
          <w:jc w:val="center"/>
        </w:trPr>
        <w:tc>
          <w:tcPr>
            <w:tcW w:w="1084" w:type="dxa"/>
            <w:tcBorders>
              <w:top w:val="single" w:sz="4" w:space="0" w:color="auto"/>
              <w:left w:val="single" w:sz="4" w:space="0" w:color="auto"/>
              <w:right w:val="single" w:sz="4" w:space="0" w:color="auto"/>
            </w:tcBorders>
            <w:vAlign w:val="center"/>
          </w:tcPr>
          <w:p w14:paraId="50D694D2" w14:textId="77777777" w:rsidR="00D20650" w:rsidRPr="005744FC" w:rsidRDefault="00D20650" w:rsidP="00DB498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030" w:type="dxa"/>
            <w:tcBorders>
              <w:top w:val="single" w:sz="4" w:space="0" w:color="auto"/>
              <w:left w:val="single" w:sz="4" w:space="0" w:color="auto"/>
              <w:right w:val="single" w:sz="4" w:space="0" w:color="auto"/>
            </w:tcBorders>
            <w:vAlign w:val="center"/>
          </w:tcPr>
          <w:p w14:paraId="53182AE2" w14:textId="77777777" w:rsidR="00D20650" w:rsidRPr="00423B3F"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559" w:type="dxa"/>
            <w:tcBorders>
              <w:top w:val="single" w:sz="4" w:space="0" w:color="auto"/>
              <w:left w:val="single" w:sz="4" w:space="0" w:color="auto"/>
              <w:right w:val="single" w:sz="4" w:space="0" w:color="auto"/>
            </w:tcBorders>
            <w:vAlign w:val="center"/>
          </w:tcPr>
          <w:p w14:paraId="6131FDD6" w14:textId="77777777" w:rsidR="00D20650" w:rsidRPr="00503411" w:rsidRDefault="00D20650" w:rsidP="00DB498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5E3DD7F" w14:textId="77777777" w:rsidR="00D20650" w:rsidRPr="005744FC" w:rsidRDefault="00D20650" w:rsidP="00DB498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372" w:type="dxa"/>
            <w:tcBorders>
              <w:top w:val="single" w:sz="4" w:space="0" w:color="auto"/>
              <w:left w:val="single" w:sz="4" w:space="0" w:color="auto"/>
              <w:right w:val="single" w:sz="4" w:space="0" w:color="auto"/>
            </w:tcBorders>
            <w:vAlign w:val="center"/>
          </w:tcPr>
          <w:p w14:paraId="21B53A6A" w14:textId="77777777" w:rsidR="00D20650" w:rsidRDefault="00D20650" w:rsidP="00DB498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14:paraId="408EAFDA"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3CFD12A4"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3C0EC40"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20650" w:rsidRPr="005744FC" w14:paraId="6D81B882" w14:textId="77777777" w:rsidTr="00AF047F">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FDA2D2E" w14:textId="77777777" w:rsidR="00D20650" w:rsidRPr="005744FC" w:rsidRDefault="00D20650" w:rsidP="00DB4988">
            <w:pPr>
              <w:widowControl w:val="0"/>
              <w:jc w:val="center"/>
              <w:rPr>
                <w:rFonts w:ascii="GHEA Grapalat" w:hAnsi="GHEA Grapalat"/>
                <w:b/>
                <w:i/>
                <w:sz w:val="20"/>
                <w:szCs w:val="20"/>
              </w:rPr>
            </w:pPr>
            <w:r w:rsidRPr="005744FC">
              <w:rPr>
                <w:rFonts w:ascii="GHEA Grapalat" w:hAnsi="GHEA Grapalat"/>
                <w:b/>
                <w:i/>
                <w:sz w:val="20"/>
                <w:szCs w:val="20"/>
              </w:rPr>
              <w:t>1</w:t>
            </w:r>
          </w:p>
        </w:tc>
        <w:tc>
          <w:tcPr>
            <w:tcW w:w="2030" w:type="dxa"/>
            <w:tcBorders>
              <w:top w:val="single" w:sz="4" w:space="0" w:color="auto"/>
              <w:left w:val="single" w:sz="4" w:space="0" w:color="auto"/>
              <w:bottom w:val="single" w:sz="4" w:space="0" w:color="auto"/>
              <w:right w:val="single" w:sz="4" w:space="0" w:color="auto"/>
            </w:tcBorders>
            <w:shd w:val="clear" w:color="auto" w:fill="99CCFF"/>
          </w:tcPr>
          <w:p w14:paraId="4003FA7A" w14:textId="77777777" w:rsidR="00D20650" w:rsidRPr="005744FC" w:rsidRDefault="00D20650" w:rsidP="00DB4988">
            <w:pPr>
              <w:widowControl w:val="0"/>
              <w:jc w:val="center"/>
              <w:rPr>
                <w:rFonts w:ascii="GHEA Grapalat" w:hAnsi="GHEA Grapalat"/>
                <w:b/>
                <w:i/>
                <w:sz w:val="20"/>
                <w:szCs w:val="20"/>
              </w:rPr>
            </w:pPr>
            <w:r w:rsidRPr="005744FC">
              <w:rPr>
                <w:rFonts w:ascii="GHEA Grapalat" w:hAnsi="GHEA Grapalat"/>
                <w:b/>
                <w:i/>
                <w:sz w:val="20"/>
                <w:szCs w:val="20"/>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3AD0012" w14:textId="77777777" w:rsidR="00D20650" w:rsidRPr="005744FC" w:rsidRDefault="00D20650" w:rsidP="00DB4988">
            <w:pPr>
              <w:widowControl w:val="0"/>
              <w:jc w:val="center"/>
              <w:rPr>
                <w:rFonts w:ascii="GHEA Grapalat" w:hAnsi="GHEA Grapalat"/>
                <w:i/>
                <w:sz w:val="20"/>
                <w:szCs w:val="20"/>
              </w:rPr>
            </w:pPr>
            <w:r w:rsidRPr="005744FC">
              <w:rPr>
                <w:rFonts w:ascii="GHEA Grapalat" w:hAnsi="GHEA Grapalat"/>
                <w:b/>
                <w:i/>
                <w:sz w:val="20"/>
                <w:szCs w:val="20"/>
              </w:rPr>
              <w:t>3</w:t>
            </w:r>
          </w:p>
        </w:tc>
        <w:tc>
          <w:tcPr>
            <w:tcW w:w="1372" w:type="dxa"/>
            <w:tcBorders>
              <w:top w:val="single" w:sz="4" w:space="0" w:color="auto"/>
              <w:left w:val="single" w:sz="4" w:space="0" w:color="auto"/>
              <w:bottom w:val="single" w:sz="4" w:space="0" w:color="auto"/>
              <w:right w:val="single" w:sz="4" w:space="0" w:color="auto"/>
            </w:tcBorders>
            <w:shd w:val="clear" w:color="auto" w:fill="99CCFF"/>
          </w:tcPr>
          <w:p w14:paraId="4EE8A601" w14:textId="77777777" w:rsidR="00D20650" w:rsidRPr="009754BB" w:rsidRDefault="00D20650" w:rsidP="00DB498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4E354AC1" w14:textId="77777777" w:rsidR="00D20650" w:rsidRPr="005744FC" w:rsidRDefault="00D20650" w:rsidP="00DB4988">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20650" w:rsidRPr="005744FC" w14:paraId="2F444873" w14:textId="77777777" w:rsidTr="00AF047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49050BC"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1</w:t>
            </w:r>
          </w:p>
        </w:tc>
        <w:tc>
          <w:tcPr>
            <w:tcW w:w="2030" w:type="dxa"/>
            <w:tcBorders>
              <w:top w:val="single" w:sz="4" w:space="0" w:color="auto"/>
              <w:left w:val="single" w:sz="4" w:space="0" w:color="auto"/>
              <w:bottom w:val="single" w:sz="4" w:space="0" w:color="auto"/>
              <w:right w:val="single" w:sz="4" w:space="0" w:color="auto"/>
            </w:tcBorders>
            <w:vAlign w:val="center"/>
          </w:tcPr>
          <w:p w14:paraId="4F75F95D" w14:textId="638D9F65" w:rsidR="00D20650" w:rsidRPr="00D1083C" w:rsidRDefault="00C00E3B" w:rsidP="00DB4988">
            <w:pPr>
              <w:widowControl w:val="0"/>
              <w:rPr>
                <w:rFonts w:ascii="GHEA Grapalat" w:hAnsi="GHEA Grapalat"/>
                <w:sz w:val="18"/>
                <w:szCs w:val="18"/>
              </w:rPr>
            </w:pPr>
            <w:r w:rsidRPr="00C00E3B">
              <w:rPr>
                <w:rFonts w:ascii="GHEA Grapalat" w:hAnsi="GHEA Grapalat"/>
                <w:sz w:val="18"/>
                <w:szCs w:val="18"/>
                <w:lang w:val="hy-AM"/>
              </w:rPr>
              <w:t>Закупка приобретении услуг по «Технико-экономическому обоснованию строительства новой наземной станции (условное название - «Сурмалу») на промежутке между станциями «Зоравар Андраник» и «Сасунци Давит» Ереванского метрополитена, а также восстановлению участка моста Христафора»</w:t>
            </w:r>
          </w:p>
        </w:tc>
        <w:tc>
          <w:tcPr>
            <w:tcW w:w="1559" w:type="dxa"/>
            <w:tcBorders>
              <w:top w:val="single" w:sz="4" w:space="0" w:color="auto"/>
              <w:left w:val="single" w:sz="4" w:space="0" w:color="auto"/>
              <w:bottom w:val="single" w:sz="4" w:space="0" w:color="auto"/>
              <w:right w:val="single" w:sz="4" w:space="0" w:color="auto"/>
            </w:tcBorders>
          </w:tcPr>
          <w:p w14:paraId="7BEC400B" w14:textId="77777777" w:rsidR="00D20650" w:rsidRPr="005744FC" w:rsidRDefault="00D20650" w:rsidP="00DB4988">
            <w:pPr>
              <w:widowControl w:val="0"/>
              <w:jc w:val="center"/>
              <w:rPr>
                <w:rFonts w:ascii="GHEA Grapalat" w:hAnsi="GHEA Grapalat"/>
                <w:sz w:val="20"/>
                <w:szCs w:val="20"/>
              </w:rPr>
            </w:pPr>
          </w:p>
        </w:tc>
        <w:tc>
          <w:tcPr>
            <w:tcW w:w="1372" w:type="dxa"/>
            <w:tcBorders>
              <w:top w:val="single" w:sz="4" w:space="0" w:color="auto"/>
              <w:left w:val="single" w:sz="4" w:space="0" w:color="auto"/>
              <w:bottom w:val="single" w:sz="4" w:space="0" w:color="auto"/>
              <w:right w:val="single" w:sz="4" w:space="0" w:color="auto"/>
            </w:tcBorders>
          </w:tcPr>
          <w:p w14:paraId="3161EF57" w14:textId="77777777" w:rsidR="00D20650" w:rsidRPr="005744FC" w:rsidRDefault="00D20650" w:rsidP="00DB498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1527B480" w14:textId="77777777" w:rsidR="00D20650" w:rsidRPr="005744FC" w:rsidRDefault="00D20650" w:rsidP="00DB4988">
            <w:pPr>
              <w:widowControl w:val="0"/>
              <w:jc w:val="center"/>
              <w:rPr>
                <w:rFonts w:ascii="GHEA Grapalat" w:hAnsi="GHEA Grapalat"/>
                <w:sz w:val="20"/>
                <w:szCs w:val="20"/>
              </w:rPr>
            </w:pPr>
          </w:p>
        </w:tc>
      </w:tr>
    </w:tbl>
    <w:p w14:paraId="55F89500" w14:textId="77777777" w:rsidR="00D20650" w:rsidRPr="00DD2B43" w:rsidRDefault="00D20650" w:rsidP="00DB498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C790C26" w14:textId="77777777" w:rsidR="00D20650" w:rsidRPr="00567D3B" w:rsidRDefault="00D20650" w:rsidP="00DB498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AD3DDE8" w14:textId="77777777" w:rsidR="00D20650" w:rsidRPr="00D3436F" w:rsidRDefault="00D20650" w:rsidP="00DB4988">
      <w:pPr>
        <w:widowControl w:val="0"/>
        <w:jc w:val="both"/>
        <w:rPr>
          <w:rFonts w:ascii="GHEA Grapalat" w:hAnsi="GHEA Grapalat"/>
          <w:lang w:val="es-ES"/>
        </w:rPr>
      </w:pPr>
    </w:p>
    <w:p w14:paraId="7CF4C76C" w14:textId="77777777" w:rsidR="00D20650" w:rsidRPr="000F6C24" w:rsidRDefault="00D20650" w:rsidP="00DB4988">
      <w:pPr>
        <w:widowControl w:val="0"/>
        <w:jc w:val="right"/>
        <w:rPr>
          <w:rFonts w:ascii="GHEA Grapalat" w:hAnsi="GHEA Grapalat"/>
        </w:rPr>
      </w:pPr>
      <w:r w:rsidRPr="009044F1">
        <w:rPr>
          <w:rFonts w:ascii="GHEA Grapalat" w:hAnsi="GHEA Grapalat"/>
        </w:rPr>
        <w:t>М. П.</w:t>
      </w:r>
    </w:p>
    <w:p w14:paraId="559378A3" w14:textId="77777777" w:rsidR="00D20650" w:rsidRDefault="00D20650" w:rsidP="00DB4988">
      <w:pPr>
        <w:rPr>
          <w:rFonts w:ascii="GHEA Grapalat" w:hAnsi="GHEA Grapalat"/>
          <w:b/>
        </w:rPr>
      </w:pPr>
      <w:r>
        <w:rPr>
          <w:rFonts w:ascii="GHEA Grapalat" w:hAnsi="GHEA Grapalat"/>
          <w:b/>
        </w:rPr>
        <w:br w:type="page"/>
      </w:r>
    </w:p>
    <w:p w14:paraId="1587EF8A" w14:textId="77777777" w:rsidR="00D20650" w:rsidRPr="00B138F3" w:rsidRDefault="00D20650" w:rsidP="00DB4988">
      <w:pPr>
        <w:widowControl w:val="0"/>
        <w:ind w:firstLine="567"/>
        <w:jc w:val="right"/>
        <w:rPr>
          <w:rFonts w:ascii="GHEA Grapalat" w:hAnsi="GHEA Grapalat" w:cs="Arial"/>
          <w:b/>
        </w:rPr>
      </w:pPr>
      <w:r w:rsidRPr="00B138F3">
        <w:rPr>
          <w:rFonts w:ascii="GHEA Grapalat" w:hAnsi="GHEA Grapalat"/>
          <w:b/>
        </w:rPr>
        <w:lastRenderedPageBreak/>
        <w:t>Приложение № 3</w:t>
      </w:r>
    </w:p>
    <w:p w14:paraId="1AFD514F" w14:textId="16E99CD5" w:rsidR="00D20650" w:rsidRPr="00B138F3" w:rsidRDefault="00D20650" w:rsidP="00DB498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BA2ADE">
        <w:rPr>
          <w:rFonts w:ascii="GHEA Grapalat" w:hAnsi="GHEA Grapalat"/>
          <w:b/>
          <w:sz w:val="24"/>
          <w:szCs w:val="24"/>
        </w:rPr>
        <w:t>EQ-BMKHTSDZB-</w:t>
      </w:r>
      <w:r w:rsidR="00185E00">
        <w:rPr>
          <w:rFonts w:ascii="GHEA Grapalat" w:hAnsi="GHEA Grapalat"/>
          <w:b/>
          <w:sz w:val="24"/>
          <w:szCs w:val="24"/>
        </w:rPr>
        <w:t>26/16</w:t>
      </w:r>
      <w:r w:rsidRPr="00B138F3">
        <w:rPr>
          <w:rFonts w:ascii="GHEA Grapalat" w:hAnsi="GHEA Grapalat"/>
          <w:b/>
          <w:sz w:val="24"/>
          <w:szCs w:val="24"/>
        </w:rPr>
        <w:t>"</w:t>
      </w:r>
      <w:r w:rsidRPr="00452FD4">
        <w:rPr>
          <w:rStyle w:val="FootnoteReference"/>
          <w:rFonts w:ascii="GHEA Grapalat" w:hAnsi="GHEA Grapalat"/>
          <w:b/>
          <w:sz w:val="32"/>
          <w:szCs w:val="32"/>
        </w:rPr>
        <w:footnoteReference w:customMarkFollows="1" w:id="16"/>
        <w:t>*</w:t>
      </w:r>
    </w:p>
    <w:p w14:paraId="032504D1" w14:textId="77777777" w:rsidR="00D20650" w:rsidRPr="00B138F3" w:rsidRDefault="00D20650" w:rsidP="00DB4988">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3E36737C" w14:textId="77777777" w:rsidR="00D20650" w:rsidRPr="00B138F3" w:rsidRDefault="00D20650" w:rsidP="00DB498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9F9204F" w14:textId="77777777" w:rsidR="00D20650" w:rsidRPr="00B138F3" w:rsidRDefault="00D20650" w:rsidP="00DB4988">
      <w:pPr>
        <w:widowControl w:val="0"/>
        <w:ind w:left="567" w:right="565"/>
        <w:jc w:val="center"/>
        <w:rPr>
          <w:rFonts w:ascii="GHEA Grapalat" w:hAnsi="GHEA Grapalat"/>
          <w:b/>
        </w:rPr>
      </w:pPr>
    </w:p>
    <w:p w14:paraId="75595362" w14:textId="77777777" w:rsidR="00D20650" w:rsidRPr="00B138F3" w:rsidRDefault="00D20650" w:rsidP="00DB4988">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Pr>
          <w:rFonts w:ascii="GHEA Grapalat" w:eastAsiaTheme="minorHAnsi" w:hAnsi="GHEA Grapalat" w:cstheme="minorBidi"/>
        </w:rPr>
        <w:t>,</w:t>
      </w:r>
      <w:r w:rsidRPr="0015000D">
        <w:rPr>
          <w:rFonts w:ascii="GHEA Grapalat" w:eastAsiaTheme="minorHAnsi" w:hAnsi="GHEA Grapalat" w:cstheme="minorBidi"/>
        </w:rPr>
        <w:t xml:space="preserve"> </w:t>
      </w:r>
      <w:r>
        <w:rPr>
          <w:rFonts w:ascii="GHEA Grapalat" w:eastAsiaTheme="minorHAnsi" w:hAnsi="GHEA Grapalat" w:cstheme="minorBidi"/>
        </w:rPr>
        <w:t xml:space="preserve">а также </w:t>
      </w:r>
      <w:r w:rsidRPr="00012732">
        <w:rPr>
          <w:rFonts w:ascii="GHEA Grapalat" w:eastAsiaTheme="minorHAnsi" w:hAnsi="GHEA Grapalat" w:cstheme="minorBidi"/>
        </w:rPr>
        <w:t xml:space="preserve">воспроизведенный (отсканированный) с оригинала </w:t>
      </w:r>
      <w:r>
        <w:rPr>
          <w:rFonts w:ascii="GHEA Grapalat" w:eastAsiaTheme="minorHAnsi" w:hAnsi="GHEA Grapalat" w:cstheme="minorBidi"/>
        </w:rPr>
        <w:t>настоящей гарантии</w:t>
      </w:r>
      <w:r w:rsidRPr="00B138F3">
        <w:rPr>
          <w:rFonts w:ascii="GHEA Grapalat" w:eastAsiaTheme="minorHAnsi" w:hAnsi="GHEA Grapalat" w:cstheme="minorBidi"/>
        </w:rPr>
        <w:t xml:space="preserve"> </w:t>
      </w:r>
      <w:r>
        <w:rPr>
          <w:rFonts w:ascii="GHEA Grapalat" w:eastAsiaTheme="minorHAnsi" w:hAnsi="GHEA Grapalat" w:cstheme="minorBidi"/>
        </w:rPr>
        <w:t xml:space="preserve">вариант </w:t>
      </w:r>
      <w:r w:rsidRPr="00B138F3">
        <w:rPr>
          <w:rFonts w:ascii="GHEA Grapalat" w:eastAsiaTheme="minorHAnsi" w:hAnsi="GHEA Grapalat" w:cstheme="minorBidi"/>
        </w:rPr>
        <w:t xml:space="preserve">(далее-гарантия)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w:t>
      </w:r>
      <w:r w:rsidRPr="00B138F3">
        <w:rPr>
          <w:rFonts w:ascii="GHEA Grapalat" w:eastAsiaTheme="minorHAnsi" w:hAnsi="GHEA Grapalat" w:cstheme="minorBidi"/>
          <w:bCs/>
        </w:rPr>
        <w:t xml:space="preserve"> организованной</w:t>
      </w:r>
    </w:p>
    <w:p w14:paraId="7EE0CAE3" w14:textId="77777777" w:rsidR="00D20650" w:rsidRPr="00B138F3" w:rsidRDefault="00D20650" w:rsidP="00DB4988">
      <w:pPr>
        <w:pStyle w:val="NormalWeb"/>
        <w:shd w:val="clear" w:color="auto" w:fill="FFFFFF"/>
        <w:spacing w:before="0" w:beforeAutospacing="0" w:after="0" w:afterAutospacing="0"/>
        <w:contextualSpacing/>
        <w:jc w:val="center"/>
        <w:rPr>
          <w:rFonts w:ascii="GHEA Grapalat" w:eastAsiaTheme="minorHAnsi" w:hAnsi="GHEA Grapalat" w:cstheme="minorBidi"/>
        </w:rPr>
      </w:pPr>
      <w:r w:rsidRPr="00B138F3">
        <w:rPr>
          <w:rFonts w:ascii="GHEA Grapalat" w:eastAsiaTheme="minorHAnsi" w:hAnsi="GHEA Grapalat" w:cstheme="minorBidi"/>
          <w:sz w:val="16"/>
          <w:szCs w:val="16"/>
        </w:rPr>
        <w:t>код процедуры</w:t>
      </w:r>
    </w:p>
    <w:p w14:paraId="10D46313" w14:textId="77777777" w:rsidR="00D20650" w:rsidRPr="00B138F3" w:rsidRDefault="00D20650" w:rsidP="00DB498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3EE98613" w14:textId="77777777" w:rsidR="00D20650" w:rsidRPr="00B138F3" w:rsidRDefault="00D20650" w:rsidP="00DB498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наименование участника</w:t>
      </w:r>
    </w:p>
    <w:p w14:paraId="1FC96D42"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D71351A"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B0EDBCB" w14:textId="77777777" w:rsidR="00D20650" w:rsidRPr="00B138F3" w:rsidRDefault="00D20650" w:rsidP="00DB4988">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1412E12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553A70"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7AFB247"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A573498"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5E898D26" w14:textId="4CE3C3BA"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2846CA" w:rsidRPr="002846CA">
        <w:rPr>
          <w:rFonts w:ascii="GHEA Grapalat" w:eastAsiaTheme="minorHAnsi" w:hAnsi="GHEA Grapalat" w:cstheme="minorBidi"/>
        </w:rPr>
        <w:t xml:space="preserve"> </w:t>
      </w:r>
      <w:r w:rsidR="002846CA" w:rsidRPr="002846CA">
        <w:rPr>
          <w:rFonts w:ascii="GHEA Grapalat" w:eastAsiaTheme="minorHAnsi" w:hAnsi="GHEA Grapalat" w:cstheme="minorBidi"/>
          <w:u w:val="single"/>
        </w:rPr>
        <w:t>900015211429</w:t>
      </w:r>
      <w:r w:rsidRPr="00B138F3">
        <w:rPr>
          <w:rFonts w:ascii="GHEA Grapalat" w:eastAsiaTheme="minorHAnsi" w:hAnsi="GHEA Grapalat" w:cstheme="minorBidi"/>
        </w:rPr>
        <w:t xml:space="preserve"> бенефициара.</w:t>
      </w:r>
    </w:p>
    <w:p w14:paraId="625F62CA"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05DD4CD"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AB961CA"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4E94765" w14:textId="0115EDDE" w:rsidR="00D20650" w:rsidRPr="007C2C8F"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w:t>
      </w:r>
      <w:r w:rsidRPr="007C2C8F">
        <w:rPr>
          <w:rFonts w:ascii="GHEA Grapalat" w:eastAsiaTheme="minorHAnsi" w:hAnsi="GHEA Grapalat" w:cstheme="minorBidi"/>
        </w:rPr>
        <w:t xml:space="preserve"> </w:t>
      </w:r>
      <w:r w:rsidR="00E85CB8" w:rsidRPr="00E85CB8">
        <w:rPr>
          <w:rFonts w:ascii="GHEA Grapalat" w:eastAsiaTheme="minorHAnsi" w:hAnsi="GHEA Grapalat" w:cstheme="minorBidi"/>
          <w:b/>
          <w:bCs/>
          <w:lang w:val="hy-AM"/>
        </w:rPr>
        <w:t xml:space="preserve">120 </w:t>
      </w:r>
      <w:r w:rsidR="00E85CB8" w:rsidRPr="00E85CB8">
        <w:rPr>
          <w:rFonts w:ascii="GHEA Grapalat" w:eastAsiaTheme="minorHAnsi" w:hAnsi="GHEA Grapalat" w:cstheme="minorBidi"/>
          <w:b/>
          <w:bCs/>
        </w:rPr>
        <w:t>сто двадцать</w:t>
      </w:r>
      <w:r w:rsidRPr="001F7DB6">
        <w:rPr>
          <w:rFonts w:ascii="GHEA Grapalat" w:eastAsiaTheme="minorHAnsi" w:hAnsi="GHEA Grapalat" w:cstheme="minorBidi"/>
          <w:b/>
          <w:bCs/>
        </w:rPr>
        <w:t xml:space="preserve"> рабочих дней</w:t>
      </w:r>
      <w:r w:rsidRPr="00A75ACE">
        <w:rPr>
          <w:rFonts w:ascii="GHEA Grapalat" w:eastAsiaTheme="minorHAnsi" w:hAnsi="GHEA Grapalat" w:cstheme="minorBidi"/>
        </w:rPr>
        <w:t xml:space="preserve">** </w:t>
      </w:r>
      <w:r w:rsidRPr="007C2C8F">
        <w:rPr>
          <w:rFonts w:ascii="GHEA Grapalat" w:eastAsiaTheme="minorHAnsi" w:hAnsi="GHEA Grapalat" w:cstheme="minorBidi"/>
        </w:rPr>
        <w:t xml:space="preserve">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7C2C8F">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7C2C8F">
        <w:rPr>
          <w:rFonts w:ascii="GHEA Grapalat" w:eastAsiaTheme="minorHAnsi" w:hAnsi="GHEA Grapalat" w:cstheme="minorBidi"/>
        </w:rPr>
        <w:t xml:space="preserve">к на участие в организованной бенефициаром процедуре закупок под кодом   ________________________________.    </w:t>
      </w:r>
    </w:p>
    <w:p w14:paraId="2464BAB8" w14:textId="77777777" w:rsidR="00D20650" w:rsidRPr="007C2C8F"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475BF431" w14:textId="77777777" w:rsidR="00D20650" w:rsidRDefault="00D20650" w:rsidP="00DB4988">
      <w:pPr>
        <w:pStyle w:val="NormalWeb"/>
        <w:shd w:val="clear" w:color="auto" w:fill="FFFFFF"/>
        <w:spacing w:before="0" w:beforeAutospacing="0" w:after="0" w:afterAutospacing="0"/>
        <w:ind w:firstLine="375"/>
        <w:jc w:val="both"/>
        <w:rPr>
          <w:ins w:id="22" w:author="Inesa Kocharyan" w:date="2023-07-07T09:49:00Z"/>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Pr>
          <w:rFonts w:ascii="GHEA Grapalat" w:eastAsiaTheme="minorHAnsi" w:hAnsi="GHEA Grapalat" w:cstheme="minorBidi"/>
        </w:rPr>
        <w:t xml:space="preserve"> -</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2DB3E35A" w14:textId="6BFBA2CE" w:rsidR="00D20650" w:rsidRPr="00CD04BF" w:rsidRDefault="004157E2"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lang w:val="en-US"/>
        </w:rPr>
        <w:t>Gor</w:t>
      </w:r>
      <w:r w:rsidRPr="00CD04BF">
        <w:rPr>
          <w:rFonts w:ascii="GHEA Grapalat" w:eastAsiaTheme="minorHAnsi" w:hAnsi="GHEA Grapalat" w:cstheme="minorBidi"/>
        </w:rPr>
        <w:t>.</w:t>
      </w:r>
      <w:proofErr w:type="spellStart"/>
      <w:r>
        <w:rPr>
          <w:rFonts w:ascii="GHEA Grapalat" w:eastAsiaTheme="minorHAnsi" w:hAnsi="GHEA Grapalat" w:cstheme="minorBidi"/>
          <w:lang w:val="en-US"/>
        </w:rPr>
        <w:t>muradyan</w:t>
      </w:r>
      <w:proofErr w:type="spellEnd"/>
      <w:r w:rsidRPr="00CD04BF">
        <w:rPr>
          <w:rFonts w:ascii="GHEA Grapalat" w:eastAsiaTheme="minorHAnsi" w:hAnsi="GHEA Grapalat" w:cstheme="minorBidi"/>
        </w:rPr>
        <w:t>@</w:t>
      </w:r>
      <w:proofErr w:type="spellStart"/>
      <w:r>
        <w:rPr>
          <w:rFonts w:ascii="GHEA Grapalat" w:eastAsiaTheme="minorHAnsi" w:hAnsi="GHEA Grapalat" w:cstheme="minorBidi"/>
          <w:lang w:val="en-US"/>
        </w:rPr>
        <w:t>yerevan</w:t>
      </w:r>
      <w:proofErr w:type="spellEnd"/>
      <w:r w:rsidRPr="00CD04BF">
        <w:rPr>
          <w:rFonts w:ascii="GHEA Grapalat" w:eastAsiaTheme="minorHAnsi" w:hAnsi="GHEA Grapalat" w:cstheme="minorBidi"/>
        </w:rPr>
        <w:t>.</w:t>
      </w:r>
      <w:r>
        <w:rPr>
          <w:rFonts w:ascii="GHEA Grapalat" w:eastAsiaTheme="minorHAnsi" w:hAnsi="GHEA Grapalat" w:cstheme="minorBidi"/>
          <w:lang w:val="en-US"/>
        </w:rPr>
        <w:t>am</w:t>
      </w:r>
    </w:p>
    <w:p w14:paraId="6925CE95" w14:textId="6718ECD1" w:rsidR="00D20650" w:rsidRDefault="00D20650" w:rsidP="00DB4988">
      <w:pPr>
        <w:pStyle w:val="NormalWeb"/>
        <w:shd w:val="clear" w:color="auto" w:fill="FFFFFF"/>
        <w:spacing w:before="0" w:beforeAutospacing="0" w:after="0" w:afterAutospacing="0"/>
        <w:ind w:firstLine="375"/>
        <w:jc w:val="both"/>
        <w:rPr>
          <w:rStyle w:val="Strong"/>
          <w:b w:val="0"/>
          <w:bCs w:val="0"/>
          <w:sz w:val="20"/>
          <w:szCs w:val="20"/>
        </w:rPr>
      </w:pPr>
      <w:r>
        <w:rPr>
          <w:rStyle w:val="Strong"/>
          <w:sz w:val="20"/>
          <w:szCs w:val="20"/>
        </w:rPr>
        <w:t xml:space="preserve">                                                      </w:t>
      </w:r>
    </w:p>
    <w:p w14:paraId="6A7310A1" w14:textId="77777777" w:rsidR="00D20650"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lastRenderedPageBreak/>
        <w:t xml:space="preserve"> который указан в упомянутом в настоящем пункте приглашении к процедуре закупок.</w:t>
      </w:r>
    </w:p>
    <w:p w14:paraId="5B51DCE8" w14:textId="77777777" w:rsidR="00D20650" w:rsidRDefault="00D20650" w:rsidP="00DB4988">
      <w:pPr>
        <w:pStyle w:val="NormalWeb"/>
        <w:shd w:val="clear" w:color="auto" w:fill="FFFFFF"/>
        <w:spacing w:before="0" w:beforeAutospacing="0" w:after="0" w:afterAutospacing="0"/>
        <w:ind w:firstLine="375"/>
        <w:jc w:val="both"/>
        <w:rPr>
          <w:rStyle w:val="Strong"/>
          <w:b w:val="0"/>
          <w:bCs w:val="0"/>
          <w:sz w:val="20"/>
          <w:szCs w:val="20"/>
        </w:rPr>
      </w:pPr>
    </w:p>
    <w:p w14:paraId="6E94AA1D" w14:textId="77777777" w:rsidR="00D20650" w:rsidRPr="006E6694"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color w:val="FF0000"/>
          <w:sz w:val="20"/>
          <w:szCs w:val="20"/>
        </w:rPr>
      </w:pPr>
    </w:p>
    <w:p w14:paraId="584F01B6" w14:textId="77777777" w:rsidR="00D20650" w:rsidRPr="000211F4"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r>
        <w:rPr>
          <w:rFonts w:ascii="GHEA Grapalat" w:eastAsiaTheme="minorHAnsi" w:hAnsi="GHEA Grapalat" w:cstheme="minorBidi"/>
        </w:rPr>
        <w:t xml:space="preserve"> и гарантия</w:t>
      </w:r>
      <w:r w:rsidRPr="000211F4">
        <w:rPr>
          <w:rFonts w:ascii="GHEA Grapalat" w:eastAsiaTheme="minorHAnsi" w:hAnsi="GHEA Grapalat" w:cstheme="minorBidi"/>
        </w:rPr>
        <w:t>.</w:t>
      </w:r>
    </w:p>
    <w:p w14:paraId="6A01819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D5CCA8"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3192F7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83E80F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0E60E98"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4CAC405"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CED5C0"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p>
    <w:p w14:paraId="66EAE9BC"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D15B9F8"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58C55C8"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3C3A8B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2BF36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rPr>
      </w:pPr>
    </w:p>
    <w:p w14:paraId="3526AE5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FAD7E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D38CD3F"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726C30D"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15A968" w14:textId="77777777" w:rsidR="00D20650" w:rsidRPr="00B138F3" w:rsidRDefault="00D20650" w:rsidP="00DB498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B10D2E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F778C6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525D3A" w14:textId="77777777" w:rsidR="00D20650" w:rsidRPr="00B138F3" w:rsidRDefault="00D20650" w:rsidP="00DB4988">
      <w:pPr>
        <w:pStyle w:val="BodyTextIndent"/>
        <w:widowControl w:val="0"/>
        <w:spacing w:line="240" w:lineRule="auto"/>
        <w:rPr>
          <w:rFonts w:ascii="GHEA Grapalat" w:hAnsi="GHEA Grapalat" w:cs="Sylfaen"/>
          <w:i w:val="0"/>
          <w:sz w:val="24"/>
          <w:szCs w:val="24"/>
        </w:rPr>
      </w:pPr>
    </w:p>
    <w:p w14:paraId="0ACF660C" w14:textId="77777777" w:rsidR="00D20650" w:rsidRPr="00B138F3" w:rsidRDefault="00D20650" w:rsidP="00DB4988">
      <w:pPr>
        <w:widowControl w:val="0"/>
        <w:ind w:left="567" w:right="565"/>
        <w:jc w:val="center"/>
        <w:rPr>
          <w:rFonts w:ascii="GHEA Grapalat" w:hAnsi="GHEA Grapalat"/>
          <w:b/>
        </w:rPr>
      </w:pPr>
    </w:p>
    <w:p w14:paraId="518A8418" w14:textId="77777777" w:rsidR="00D20650" w:rsidRPr="00B138F3" w:rsidRDefault="00D20650" w:rsidP="00DB4988">
      <w:pPr>
        <w:widowControl w:val="0"/>
        <w:ind w:left="567" w:right="565"/>
        <w:jc w:val="center"/>
        <w:rPr>
          <w:rFonts w:ascii="GHEA Grapalat" w:hAnsi="GHEA Grapalat"/>
          <w:b/>
        </w:rPr>
      </w:pPr>
    </w:p>
    <w:p w14:paraId="49FA6D3A" w14:textId="77777777" w:rsidR="00D20650" w:rsidRPr="00B138F3" w:rsidRDefault="00D20650" w:rsidP="00DB4988">
      <w:pPr>
        <w:widowControl w:val="0"/>
        <w:ind w:left="567" w:right="565"/>
        <w:jc w:val="center"/>
        <w:rPr>
          <w:rFonts w:ascii="GHEA Grapalat" w:hAnsi="GHEA Grapalat"/>
          <w:b/>
        </w:rPr>
      </w:pPr>
    </w:p>
    <w:p w14:paraId="273D221D" w14:textId="77777777" w:rsidR="00D20650" w:rsidRPr="00B138F3" w:rsidRDefault="00D20650" w:rsidP="00DB4988">
      <w:pPr>
        <w:widowControl w:val="0"/>
        <w:ind w:left="567" w:right="565"/>
        <w:jc w:val="center"/>
        <w:rPr>
          <w:rFonts w:ascii="GHEA Grapalat" w:hAnsi="GHEA Grapalat"/>
          <w:b/>
        </w:rPr>
      </w:pPr>
    </w:p>
    <w:p w14:paraId="6F52766B" w14:textId="77777777" w:rsidR="00D20650" w:rsidRPr="00B138F3" w:rsidRDefault="00D20650" w:rsidP="00DB4988">
      <w:pPr>
        <w:widowControl w:val="0"/>
        <w:ind w:left="567" w:right="565"/>
        <w:jc w:val="center"/>
        <w:rPr>
          <w:rFonts w:ascii="GHEA Grapalat" w:hAnsi="GHEA Grapalat"/>
          <w:b/>
        </w:rPr>
      </w:pPr>
    </w:p>
    <w:p w14:paraId="4995D670" w14:textId="77777777" w:rsidR="00D20650" w:rsidRPr="00B138F3" w:rsidRDefault="00D20650" w:rsidP="00DB4988">
      <w:pPr>
        <w:widowControl w:val="0"/>
        <w:ind w:left="567" w:right="565"/>
        <w:jc w:val="center"/>
        <w:rPr>
          <w:rFonts w:ascii="GHEA Grapalat" w:hAnsi="GHEA Grapalat"/>
          <w:b/>
        </w:rPr>
      </w:pPr>
    </w:p>
    <w:p w14:paraId="1450725D" w14:textId="77777777" w:rsidR="00D20650" w:rsidRPr="00B138F3" w:rsidRDefault="00D20650" w:rsidP="00DB4988">
      <w:pPr>
        <w:widowControl w:val="0"/>
        <w:ind w:left="567" w:right="565"/>
        <w:jc w:val="center"/>
        <w:rPr>
          <w:rFonts w:ascii="GHEA Grapalat" w:hAnsi="GHEA Grapalat"/>
          <w:b/>
        </w:rPr>
      </w:pPr>
    </w:p>
    <w:p w14:paraId="6D400DEF" w14:textId="77777777" w:rsidR="00D20650" w:rsidRPr="00B138F3" w:rsidRDefault="00D20650" w:rsidP="00DB4988">
      <w:pPr>
        <w:widowControl w:val="0"/>
        <w:ind w:left="567" w:right="565"/>
        <w:jc w:val="center"/>
        <w:rPr>
          <w:rFonts w:ascii="GHEA Grapalat" w:hAnsi="GHEA Grapalat"/>
          <w:b/>
        </w:rPr>
      </w:pPr>
    </w:p>
    <w:p w14:paraId="4D6373D9" w14:textId="77777777" w:rsidR="00D20650" w:rsidRPr="00B138F3" w:rsidRDefault="00D20650" w:rsidP="00DB4988">
      <w:pPr>
        <w:widowControl w:val="0"/>
        <w:ind w:left="567" w:right="565"/>
        <w:jc w:val="center"/>
        <w:rPr>
          <w:rFonts w:ascii="GHEA Grapalat" w:hAnsi="GHEA Grapalat"/>
          <w:b/>
        </w:rPr>
      </w:pPr>
    </w:p>
    <w:p w14:paraId="7B602691" w14:textId="77777777" w:rsidR="00D20650" w:rsidRPr="00B138F3" w:rsidRDefault="00D20650" w:rsidP="00DB4988">
      <w:pPr>
        <w:widowControl w:val="0"/>
        <w:ind w:left="567" w:right="565"/>
        <w:jc w:val="center"/>
        <w:rPr>
          <w:rFonts w:ascii="GHEA Grapalat" w:hAnsi="GHEA Grapalat"/>
          <w:b/>
        </w:rPr>
      </w:pPr>
    </w:p>
    <w:p w14:paraId="32B4879B" w14:textId="77777777" w:rsidR="00D20650" w:rsidRPr="00B138F3" w:rsidRDefault="00D20650" w:rsidP="00DB4988">
      <w:pPr>
        <w:widowControl w:val="0"/>
        <w:ind w:left="567" w:right="565"/>
        <w:jc w:val="center"/>
        <w:rPr>
          <w:rFonts w:ascii="GHEA Grapalat" w:hAnsi="GHEA Grapalat"/>
          <w:b/>
        </w:rPr>
      </w:pPr>
    </w:p>
    <w:p w14:paraId="52C313C2" w14:textId="77777777" w:rsidR="00D20650" w:rsidRPr="00B138F3" w:rsidRDefault="00D20650" w:rsidP="00DB4988">
      <w:pPr>
        <w:widowControl w:val="0"/>
        <w:ind w:left="567" w:right="565"/>
        <w:jc w:val="center"/>
        <w:rPr>
          <w:rFonts w:ascii="GHEA Grapalat" w:hAnsi="GHEA Grapalat"/>
          <w:b/>
        </w:rPr>
      </w:pPr>
    </w:p>
    <w:p w14:paraId="20D9DA23" w14:textId="77777777" w:rsidR="00D20650" w:rsidRPr="00B138F3" w:rsidRDefault="00D20650" w:rsidP="00DB4988">
      <w:pPr>
        <w:widowControl w:val="0"/>
        <w:ind w:left="567" w:right="565"/>
        <w:jc w:val="center"/>
        <w:rPr>
          <w:rFonts w:ascii="GHEA Grapalat" w:hAnsi="GHEA Grapalat"/>
          <w:b/>
        </w:rPr>
      </w:pPr>
    </w:p>
    <w:p w14:paraId="60923054" w14:textId="77777777" w:rsidR="00D20650" w:rsidRDefault="00D20650" w:rsidP="00DB4988">
      <w:pPr>
        <w:widowControl w:val="0"/>
        <w:ind w:firstLine="567"/>
        <w:jc w:val="right"/>
        <w:rPr>
          <w:rFonts w:ascii="GHEA Grapalat" w:hAnsi="GHEA Grapalat"/>
          <w:b/>
        </w:rPr>
      </w:pPr>
    </w:p>
    <w:p w14:paraId="6354E885" w14:textId="77777777" w:rsidR="00D20650" w:rsidRPr="00503411" w:rsidRDefault="00D20650" w:rsidP="00DB4988">
      <w:pPr>
        <w:widowControl w:val="0"/>
        <w:ind w:firstLine="567"/>
        <w:jc w:val="right"/>
        <w:rPr>
          <w:rFonts w:ascii="GHEA Grapalat" w:hAnsi="GHEA Grapalat"/>
          <w:b/>
        </w:rPr>
      </w:pPr>
    </w:p>
    <w:p w14:paraId="4B6926A2" w14:textId="77777777" w:rsidR="00D20650" w:rsidRPr="00503411" w:rsidRDefault="00D20650" w:rsidP="00DB4988">
      <w:pPr>
        <w:widowControl w:val="0"/>
        <w:ind w:firstLine="567"/>
        <w:jc w:val="right"/>
        <w:rPr>
          <w:rFonts w:ascii="GHEA Grapalat" w:hAnsi="GHEA Grapalat"/>
          <w:b/>
        </w:rPr>
      </w:pPr>
    </w:p>
    <w:p w14:paraId="1BFBF968" w14:textId="77777777" w:rsidR="00D20650" w:rsidRDefault="00D20650" w:rsidP="00DB4988">
      <w:pPr>
        <w:rPr>
          <w:rFonts w:ascii="GHEA Grapalat" w:hAnsi="GHEA Grapalat"/>
          <w:b/>
        </w:rPr>
      </w:pPr>
      <w:r>
        <w:rPr>
          <w:rFonts w:ascii="GHEA Grapalat" w:hAnsi="GHEA Grapalat"/>
          <w:b/>
        </w:rPr>
        <w:br w:type="page"/>
      </w:r>
    </w:p>
    <w:p w14:paraId="2C9BDB7B" w14:textId="77777777" w:rsidR="00D20650" w:rsidRPr="00B138F3" w:rsidDel="00BC0BC4" w:rsidRDefault="00D20650" w:rsidP="00DB4988">
      <w:pPr>
        <w:widowControl w:val="0"/>
        <w:ind w:left="567" w:right="565"/>
        <w:jc w:val="center"/>
        <w:rPr>
          <w:del w:id="23" w:author="Inesa Kocharyan" w:date="2025-03-19T20:21:00Z"/>
          <w:rFonts w:ascii="GHEA Grapalat" w:hAnsi="GHEA Grapalat"/>
          <w:b/>
        </w:rPr>
      </w:pPr>
    </w:p>
    <w:p w14:paraId="723FC935" w14:textId="77777777" w:rsidR="00D20650" w:rsidRPr="00B138F3" w:rsidRDefault="00D20650" w:rsidP="00DB4988">
      <w:pPr>
        <w:widowControl w:val="0"/>
        <w:ind w:firstLine="567"/>
        <w:jc w:val="right"/>
        <w:rPr>
          <w:rFonts w:ascii="GHEA Grapalat" w:hAnsi="GHEA Grapalat" w:cs="Arial"/>
          <w:b/>
        </w:rPr>
      </w:pPr>
      <w:r w:rsidRPr="00B138F3">
        <w:rPr>
          <w:rFonts w:ascii="GHEA Grapalat" w:hAnsi="GHEA Grapalat"/>
          <w:b/>
        </w:rPr>
        <w:t>Приложение № 5</w:t>
      </w:r>
    </w:p>
    <w:p w14:paraId="1416FA0E" w14:textId="767C620D" w:rsidR="00D20650" w:rsidRPr="00B138F3" w:rsidRDefault="00D20650" w:rsidP="00DB498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BA2ADE">
        <w:rPr>
          <w:rFonts w:ascii="GHEA Grapalat" w:hAnsi="GHEA Grapalat"/>
          <w:b/>
          <w:sz w:val="24"/>
          <w:szCs w:val="24"/>
        </w:rPr>
        <w:t>EQ-BMKHTSDZB-</w:t>
      </w:r>
      <w:r w:rsidR="00185E00">
        <w:rPr>
          <w:rFonts w:ascii="GHEA Grapalat" w:hAnsi="GHEA Grapalat"/>
          <w:b/>
          <w:sz w:val="24"/>
          <w:szCs w:val="24"/>
        </w:rPr>
        <w:t>26/16</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7"/>
        <w:t>*</w:t>
      </w:r>
    </w:p>
    <w:p w14:paraId="5083B20B" w14:textId="77777777" w:rsidR="00D20650" w:rsidRPr="00B138F3" w:rsidRDefault="00D20650" w:rsidP="00DB4988">
      <w:pPr>
        <w:widowControl w:val="0"/>
        <w:ind w:left="567" w:right="565"/>
        <w:jc w:val="center"/>
        <w:rPr>
          <w:rFonts w:ascii="GHEA Grapalat" w:hAnsi="GHEA Grapalat"/>
          <w:b/>
        </w:rPr>
      </w:pPr>
    </w:p>
    <w:p w14:paraId="67522A5C" w14:textId="77777777" w:rsidR="00D20650" w:rsidRPr="00B138F3" w:rsidRDefault="00D20650" w:rsidP="00DB498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62FE782" w14:textId="77777777" w:rsidR="00D20650" w:rsidRPr="00B138F3" w:rsidRDefault="00D20650" w:rsidP="00DB4988">
      <w:pPr>
        <w:widowControl w:val="0"/>
        <w:ind w:left="567" w:right="565"/>
        <w:jc w:val="center"/>
        <w:rPr>
          <w:rFonts w:ascii="GHEA Grapalat" w:hAnsi="GHEA Grapalat"/>
          <w:b/>
        </w:rPr>
      </w:pPr>
      <w:r w:rsidRPr="00B138F3">
        <w:rPr>
          <w:rFonts w:ascii="GHEA Grapalat" w:hAnsi="GHEA Grapalat"/>
          <w:b/>
        </w:rPr>
        <w:t>(обеспечение договора)</w:t>
      </w:r>
    </w:p>
    <w:p w14:paraId="06D14923" w14:textId="77777777" w:rsidR="00D20650" w:rsidRPr="00B138F3" w:rsidRDefault="00D20650" w:rsidP="00DB4988">
      <w:pPr>
        <w:widowControl w:val="0"/>
        <w:ind w:left="567" w:right="565"/>
        <w:jc w:val="center"/>
        <w:rPr>
          <w:rFonts w:ascii="GHEA Grapalat" w:hAnsi="GHEA Grapalat"/>
          <w:b/>
        </w:rPr>
      </w:pPr>
    </w:p>
    <w:p w14:paraId="25EF6E33" w14:textId="77777777" w:rsidR="00D20650" w:rsidRPr="00B138F3" w:rsidRDefault="00D20650" w:rsidP="00DB498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D6373FD" w14:textId="77777777" w:rsidR="00D20650" w:rsidRPr="00B138F3" w:rsidRDefault="00D20650" w:rsidP="00DB4988">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rPr>
        <w:t xml:space="preserve">      номер заключаемого договора</w:t>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14:paraId="1B65AC78" w14:textId="77777777" w:rsidR="00D20650" w:rsidRPr="00B138F3" w:rsidRDefault="00D20650" w:rsidP="00DB498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sz w:val="20"/>
          <w:szCs w:val="20"/>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rPr>
        <w:t>____</w:t>
      </w:r>
      <w:r w:rsidRPr="00B138F3">
        <w:rPr>
          <w:rFonts w:eastAsiaTheme="minorHAnsi" w:cstheme="minorBidi"/>
        </w:rPr>
        <w:t xml:space="preserve">    </w:t>
      </w:r>
    </w:p>
    <w:p w14:paraId="26963F4D" w14:textId="77777777" w:rsidR="00D20650" w:rsidRPr="00B138F3" w:rsidRDefault="00D20650" w:rsidP="00DB498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sz w:val="20"/>
          <w:szCs w:val="20"/>
        </w:rPr>
        <w:t xml:space="preserve">                                            наименование отобранного участника</w:t>
      </w:r>
    </w:p>
    <w:p w14:paraId="6D07404A" w14:textId="77777777" w:rsidR="00D20650" w:rsidRPr="00B138F3" w:rsidRDefault="00D20650" w:rsidP="00DB4988">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sz w:val="20"/>
          <w:szCs w:val="20"/>
        </w:rPr>
        <w:t xml:space="preserve">                                                                </w:t>
      </w:r>
      <w:r w:rsidRPr="00B138F3">
        <w:rPr>
          <w:rStyle w:val="Strong"/>
          <w:rFonts w:ascii="GHEA Grapalat" w:hAnsi="GHEA Grapalat"/>
          <w:sz w:val="20"/>
          <w:szCs w:val="20"/>
          <w:lang w:val="hy-AM"/>
        </w:rPr>
        <w:tab/>
      </w:r>
    </w:p>
    <w:p w14:paraId="4A3A567C" w14:textId="77777777" w:rsidR="00D20650" w:rsidRPr="00B138F3" w:rsidRDefault="00D20650" w:rsidP="00DB498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3B14B9C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2527BBE5"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060074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7F04D6E8"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p>
    <w:p w14:paraId="77B57C7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875B988" w14:textId="77777777" w:rsidR="00D20650" w:rsidRPr="00B138F3" w:rsidRDefault="00D20650" w:rsidP="00DB4988">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75B3C19"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21D4C91"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90F4D6F"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Pr="00942A65">
        <w:rPr>
          <w:rFonts w:ascii="GHEA Grapalat" w:eastAsiaTheme="minorHAnsi" w:hAnsi="GHEA Grapalat" w:cstheme="minorBidi"/>
        </w:rPr>
        <w:t>*</w:t>
      </w:r>
    </w:p>
    <w:p w14:paraId="0B1A97C9"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63DA22F"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583A65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6911319" w14:textId="77777777" w:rsidR="00D20650" w:rsidRPr="00200B3B"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6968876" w14:textId="77777777" w:rsidR="00D20650" w:rsidRPr="00200B3B"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24"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07FE03AB" w14:textId="77777777" w:rsidR="00D20650" w:rsidRPr="00200B3B"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36DF60B5" w14:textId="77777777" w:rsidR="00D20650" w:rsidRPr="00200B3B"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28DD253" w14:textId="77777777" w:rsidR="00D20650" w:rsidRPr="00200B3B" w:rsidRDefault="00D20650" w:rsidP="00DB4988">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05CA9A70" w14:textId="77777777" w:rsidR="00D20650"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200B3B">
        <w:rPr>
          <w:rFonts w:ascii="GHEA Grapalat" w:eastAsiaTheme="minorHAnsi" w:hAnsi="GHEA Grapalat" w:cstheme="minorBidi"/>
        </w:rPr>
        <w:t xml:space="preserve"> </w:t>
      </w:r>
    </w:p>
    <w:p w14:paraId="48937DD3" w14:textId="77777777" w:rsidR="00D20650"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Pr>
          <w:rStyle w:val="Strong"/>
          <w:sz w:val="20"/>
          <w:szCs w:val="20"/>
        </w:rPr>
        <w:t xml:space="preserve">                                                                                               адрес эл. почты секретаря</w:t>
      </w:r>
    </w:p>
    <w:p w14:paraId="5D4ED7E6" w14:textId="77777777" w:rsidR="00D20650" w:rsidRPr="00BF38E7"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34BD8100" w14:textId="77777777" w:rsidR="00D20650" w:rsidRPr="00B138F3" w:rsidRDefault="00D20650" w:rsidP="00DB4988">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50AACCC"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14:paraId="6593F91B"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C86955" w14:textId="77777777" w:rsidR="00D20650" w:rsidRPr="00B138F3"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B7DCAA1" w14:textId="77777777" w:rsidR="00D20650" w:rsidRPr="00B138F3"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3D359E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E2DD854"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D0D25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sz w:val="20"/>
          <w:szCs w:val="20"/>
          <w:lang w:val="hy-AM"/>
        </w:rPr>
        <w:t>www.procurement.am</w:t>
      </w:r>
      <w:r>
        <w:fldChar w:fldCharType="end"/>
      </w:r>
      <w:r w:rsidRPr="00B138F3">
        <w:rPr>
          <w:rFonts w:ascii="GHEA Grapalat" w:eastAsiaTheme="minorHAnsi" w:hAnsi="GHEA Grapalat" w:cstheme="minorBidi"/>
        </w:rPr>
        <w:t xml:space="preserve"> .</w:t>
      </w:r>
    </w:p>
    <w:p w14:paraId="0921A2C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6D8F77"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25C1C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87478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FCF0EC1"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575FBB9"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A46BA8D"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p>
    <w:p w14:paraId="666FA4F6"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418673A"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73D1190"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CD76D9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94477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rPr>
      </w:pPr>
    </w:p>
    <w:p w14:paraId="4686ABF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80401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E272A30"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8A54F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8EB8126" w14:textId="77777777" w:rsidR="00D20650" w:rsidRPr="00B138F3" w:rsidRDefault="00D20650" w:rsidP="00DB498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DC63F5C"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9797ADF"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6B9DAB" w14:textId="77777777" w:rsidR="00D20650" w:rsidRPr="00B138F3" w:rsidRDefault="00D20650" w:rsidP="00DB4988">
      <w:pPr>
        <w:widowControl w:val="0"/>
        <w:ind w:left="567" w:right="565"/>
        <w:jc w:val="center"/>
        <w:rPr>
          <w:rFonts w:ascii="GHEA Grapalat" w:hAnsi="GHEA Grapalat"/>
          <w:b/>
        </w:rPr>
      </w:pPr>
    </w:p>
    <w:p w14:paraId="3F8C8F19" w14:textId="77777777" w:rsidR="00D20650" w:rsidRPr="00B138F3" w:rsidRDefault="00D20650" w:rsidP="00DB4988">
      <w:pPr>
        <w:widowControl w:val="0"/>
        <w:ind w:left="567" w:right="565"/>
        <w:jc w:val="center"/>
        <w:rPr>
          <w:rFonts w:ascii="GHEA Grapalat" w:hAnsi="GHEA Grapalat"/>
          <w:b/>
        </w:rPr>
      </w:pPr>
    </w:p>
    <w:p w14:paraId="0E5A9417" w14:textId="77777777" w:rsidR="00D20650" w:rsidRDefault="00D20650" w:rsidP="00DB4988">
      <w:pPr>
        <w:widowControl w:val="0"/>
        <w:jc w:val="right"/>
        <w:rPr>
          <w:rFonts w:ascii="GHEA Grapalat" w:hAnsi="GHEA Grapalat"/>
          <w:i/>
        </w:rPr>
      </w:pPr>
    </w:p>
    <w:p w14:paraId="43F0004F" w14:textId="77777777" w:rsidR="00D20650" w:rsidRDefault="00D20650" w:rsidP="00DB4988">
      <w:pPr>
        <w:widowControl w:val="0"/>
        <w:jc w:val="right"/>
        <w:rPr>
          <w:rFonts w:ascii="GHEA Grapalat" w:hAnsi="GHEA Grapalat"/>
          <w:i/>
        </w:rPr>
      </w:pPr>
    </w:p>
    <w:p w14:paraId="6948BB40" w14:textId="77777777" w:rsidR="00D20650" w:rsidRDefault="00D20650" w:rsidP="00DB4988">
      <w:pPr>
        <w:widowControl w:val="0"/>
        <w:jc w:val="right"/>
        <w:rPr>
          <w:rFonts w:ascii="GHEA Grapalat" w:hAnsi="GHEA Grapalat"/>
          <w:i/>
        </w:rPr>
      </w:pPr>
    </w:p>
    <w:p w14:paraId="26447D50" w14:textId="77777777" w:rsidR="00D20650" w:rsidRDefault="00D20650" w:rsidP="00DB4988">
      <w:pPr>
        <w:widowControl w:val="0"/>
        <w:jc w:val="right"/>
        <w:rPr>
          <w:rFonts w:ascii="GHEA Grapalat" w:hAnsi="GHEA Grapalat"/>
          <w:i/>
        </w:rPr>
      </w:pPr>
    </w:p>
    <w:p w14:paraId="2C883197" w14:textId="77777777" w:rsidR="00D20650" w:rsidRDefault="00D20650" w:rsidP="00DB4988">
      <w:pPr>
        <w:widowControl w:val="0"/>
        <w:jc w:val="right"/>
        <w:rPr>
          <w:rFonts w:ascii="GHEA Grapalat" w:hAnsi="GHEA Grapalat"/>
          <w:i/>
        </w:rPr>
      </w:pPr>
    </w:p>
    <w:p w14:paraId="7FE34B4A" w14:textId="77777777" w:rsidR="00D20650" w:rsidRDefault="00D20650" w:rsidP="00DB4988">
      <w:pPr>
        <w:rPr>
          <w:rFonts w:ascii="GHEA Grapalat" w:hAnsi="GHEA Grapalat"/>
          <w:i/>
        </w:rPr>
      </w:pPr>
      <w:r>
        <w:rPr>
          <w:rFonts w:ascii="GHEA Grapalat" w:hAnsi="GHEA Grapalat"/>
          <w:i/>
        </w:rPr>
        <w:br w:type="page"/>
      </w:r>
    </w:p>
    <w:p w14:paraId="21333958" w14:textId="77777777" w:rsidR="00D20650" w:rsidRDefault="00D20650" w:rsidP="00DB4988">
      <w:pPr>
        <w:rPr>
          <w:rFonts w:ascii="GHEA Grapalat" w:hAnsi="GHEA Grapalat"/>
          <w:b/>
        </w:rPr>
      </w:pPr>
    </w:p>
    <w:p w14:paraId="377B7C13"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0150C1A4"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4676CFB9" w14:textId="77777777" w:rsidR="001A58F9" w:rsidRPr="00B138F3" w:rsidRDefault="001A58F9" w:rsidP="001A58F9">
      <w:pPr>
        <w:widowControl w:val="0"/>
        <w:jc w:val="right"/>
        <w:rPr>
          <w:rFonts w:ascii="GHEA Grapalat" w:hAnsi="GHEA Grapalat" w:cs="GHEA Grapalat"/>
          <w:i/>
        </w:rPr>
      </w:pPr>
      <w:r w:rsidRPr="00B138F3">
        <w:rPr>
          <w:rFonts w:ascii="GHEA Grapalat" w:hAnsi="GHEA Grapalat"/>
          <w:i/>
        </w:rPr>
        <w:t>Приложение № 5.1</w:t>
      </w:r>
    </w:p>
    <w:p w14:paraId="570BD64E" w14:textId="5B406C87" w:rsidR="001A58F9" w:rsidRPr="00B138F3" w:rsidRDefault="001A58F9" w:rsidP="001A58F9">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t xml:space="preserve">под кодом </w:t>
      </w:r>
      <w:r w:rsidRPr="00B138F3">
        <w:rPr>
          <w:rFonts w:ascii="GHEA Grapalat" w:hAnsi="GHEA Grapalat"/>
          <w:b/>
        </w:rPr>
        <w:t>"</w:t>
      </w:r>
      <w:r>
        <w:rPr>
          <w:rFonts w:ascii="GHEA Grapalat" w:hAnsi="GHEA Grapalat"/>
          <w:b/>
        </w:rPr>
        <w:t>EQ-BMKHTSDZB-26/16</w:t>
      </w:r>
    </w:p>
    <w:p w14:paraId="7C294FF7" w14:textId="77777777" w:rsidR="001A58F9" w:rsidRPr="002A4554" w:rsidRDefault="001A58F9" w:rsidP="001A58F9">
      <w:pPr>
        <w:widowControl w:val="0"/>
        <w:jc w:val="center"/>
        <w:rPr>
          <w:rFonts w:ascii="GHEA Grapalat" w:hAnsi="GHEA Grapalat"/>
          <w:b/>
        </w:rPr>
      </w:pPr>
    </w:p>
    <w:p w14:paraId="57EDAA92" w14:textId="77777777" w:rsidR="001A58F9" w:rsidRPr="00B138F3" w:rsidRDefault="001A58F9" w:rsidP="001A58F9">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53B575FC" w14:textId="77777777" w:rsidR="001A58F9" w:rsidRPr="00B138F3" w:rsidRDefault="001A58F9" w:rsidP="001A58F9">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1A58F9" w:rsidRPr="00B138F3" w14:paraId="0C4EA16B" w14:textId="77777777" w:rsidTr="00924C8C">
        <w:tc>
          <w:tcPr>
            <w:tcW w:w="4786" w:type="dxa"/>
          </w:tcPr>
          <w:p w14:paraId="737C214E" w14:textId="77777777" w:rsidR="001A58F9" w:rsidRPr="00B138F3" w:rsidRDefault="001A58F9" w:rsidP="00924C8C">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7C16A897" w14:textId="77777777" w:rsidR="001A58F9" w:rsidRPr="00B138F3" w:rsidRDefault="001A58F9" w:rsidP="00924C8C">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14:paraId="3F934363" w14:textId="77777777" w:rsidR="001A58F9" w:rsidRPr="00B138F3" w:rsidRDefault="001A58F9" w:rsidP="001A58F9">
      <w:pPr>
        <w:widowControl w:val="0"/>
        <w:rPr>
          <w:rFonts w:ascii="GHEA Grapalat" w:hAnsi="GHEA Grapalat" w:cs="GHEA Grapalat"/>
          <w:b/>
        </w:rPr>
      </w:pPr>
    </w:p>
    <w:p w14:paraId="0F8D0BAD" w14:textId="77777777" w:rsidR="001A58F9" w:rsidRPr="00B138F3" w:rsidRDefault="001A58F9" w:rsidP="001A58F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05B61A" w14:textId="77777777" w:rsidR="001A58F9" w:rsidRPr="00B138F3" w:rsidRDefault="001A58F9" w:rsidP="001A58F9">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327DD82" w14:textId="77777777" w:rsidR="001A58F9" w:rsidRPr="00B138F3" w:rsidRDefault="001A58F9" w:rsidP="001A58F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B69AACD" w14:textId="77777777" w:rsidR="001A58F9" w:rsidRPr="00B138F3" w:rsidRDefault="001A58F9" w:rsidP="001A58F9">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FCA6DDD" w14:textId="77777777" w:rsidR="001A58F9" w:rsidRPr="00B138F3" w:rsidRDefault="001A58F9" w:rsidP="001A58F9">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3E586A3" w14:textId="77777777" w:rsidR="001A58F9" w:rsidRPr="00572A57" w:rsidRDefault="001A58F9" w:rsidP="001A58F9">
      <w:pPr>
        <w:widowControl w:val="0"/>
        <w:jc w:val="center"/>
        <w:rPr>
          <w:rFonts w:ascii="GHEA Grapalat" w:hAnsi="GHEA Grapalat"/>
          <w:b/>
        </w:rPr>
      </w:pPr>
    </w:p>
    <w:p w14:paraId="376ADC67" w14:textId="77777777" w:rsidR="001A58F9" w:rsidRPr="00B138F3" w:rsidRDefault="001A58F9" w:rsidP="001A58F9">
      <w:pPr>
        <w:widowControl w:val="0"/>
        <w:jc w:val="center"/>
        <w:rPr>
          <w:rFonts w:ascii="GHEA Grapalat" w:hAnsi="GHEA Grapalat" w:cs="GHEA Grapalat"/>
          <w:b/>
          <w:bCs/>
        </w:rPr>
      </w:pPr>
      <w:r w:rsidRPr="00B138F3">
        <w:rPr>
          <w:rFonts w:ascii="GHEA Grapalat" w:hAnsi="GHEA Grapalat"/>
          <w:b/>
        </w:rPr>
        <w:t>1. Предмет соглашения</w:t>
      </w:r>
    </w:p>
    <w:p w14:paraId="1996364F" w14:textId="77777777" w:rsidR="001A58F9" w:rsidRPr="00B138F3" w:rsidRDefault="001A58F9" w:rsidP="001A58F9">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2AE34D7" w14:textId="77777777" w:rsidR="001A58F9" w:rsidRPr="00B138F3" w:rsidRDefault="001A58F9" w:rsidP="001A58F9">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02DE229" w14:textId="77777777" w:rsidR="001A58F9" w:rsidRPr="00B138F3" w:rsidRDefault="001A58F9" w:rsidP="001A58F9">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B4A38BA" w14:textId="77777777" w:rsidR="001A58F9" w:rsidRPr="00B138F3" w:rsidRDefault="001A58F9" w:rsidP="001A58F9">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496F1EB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6FB63CC"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5305DDB"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B8D5EB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978841B"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F70B48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1CBA6FE"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14:paraId="5CD23E54"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8AE177A"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9C75992"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FC3FD00"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CD9CF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70CE517" w14:textId="77777777" w:rsidR="001A58F9" w:rsidRPr="00572A57" w:rsidRDefault="001A58F9" w:rsidP="001A58F9">
      <w:pPr>
        <w:widowControl w:val="0"/>
        <w:jc w:val="center"/>
        <w:rPr>
          <w:rFonts w:ascii="GHEA Grapalat" w:hAnsi="GHEA Grapalat"/>
          <w:b/>
        </w:rPr>
      </w:pPr>
    </w:p>
    <w:p w14:paraId="34BD5FF9" w14:textId="77777777" w:rsidR="001A58F9" w:rsidRPr="00572A57" w:rsidRDefault="001A58F9" w:rsidP="001A58F9">
      <w:pPr>
        <w:widowControl w:val="0"/>
        <w:jc w:val="center"/>
        <w:rPr>
          <w:rFonts w:ascii="GHEA Grapalat" w:hAnsi="GHEA Grapalat"/>
          <w:b/>
        </w:rPr>
      </w:pPr>
    </w:p>
    <w:p w14:paraId="6017AB45" w14:textId="77777777" w:rsidR="001A58F9" w:rsidRPr="00572A57" w:rsidRDefault="001A58F9" w:rsidP="001A58F9">
      <w:pPr>
        <w:widowControl w:val="0"/>
        <w:jc w:val="center"/>
        <w:rPr>
          <w:rFonts w:ascii="GHEA Grapalat" w:hAnsi="GHEA Grapalat"/>
          <w:b/>
        </w:rPr>
      </w:pPr>
      <w:r w:rsidRPr="00B138F3">
        <w:rPr>
          <w:rFonts w:ascii="GHEA Grapalat" w:hAnsi="GHEA Grapalat"/>
          <w:b/>
        </w:rPr>
        <w:t>2. Иные условия</w:t>
      </w:r>
    </w:p>
    <w:p w14:paraId="071271C7" w14:textId="77777777" w:rsidR="001A58F9" w:rsidRPr="00572A57" w:rsidRDefault="001A58F9" w:rsidP="001A58F9">
      <w:pPr>
        <w:widowControl w:val="0"/>
        <w:jc w:val="center"/>
        <w:rPr>
          <w:rFonts w:ascii="GHEA Grapalat" w:hAnsi="GHEA Grapalat" w:cs="GHEA Grapalat"/>
          <w:b/>
          <w:bCs/>
        </w:rPr>
      </w:pPr>
    </w:p>
    <w:p w14:paraId="69A38E7F" w14:textId="77777777" w:rsidR="001A58F9" w:rsidRPr="00B138F3" w:rsidRDefault="001A58F9" w:rsidP="001A58F9">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429E889C" w14:textId="77777777" w:rsidR="001A58F9" w:rsidRPr="002A4554" w:rsidRDefault="001A58F9" w:rsidP="001A58F9">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6EBA6C8"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96A25E4" w14:textId="77777777" w:rsidR="001A58F9" w:rsidRPr="00B138F3" w:rsidDel="00A13215"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3C707F" w14:textId="77777777" w:rsidR="001A58F9" w:rsidRPr="00B138F3" w:rsidRDefault="001A58F9" w:rsidP="001A58F9">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1B49BB7" w14:textId="77777777" w:rsidR="001A58F9" w:rsidRPr="00B138F3" w:rsidRDefault="001A58F9" w:rsidP="001A58F9">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38C6A4AE"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37A881F3"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68E1FD7"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25686FC5"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294AB4A"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0C7BFDBE"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BC21CEC" w14:textId="77777777" w:rsidR="001A58F9" w:rsidRPr="00B138F3" w:rsidRDefault="001A58F9" w:rsidP="001A58F9">
      <w:pPr>
        <w:widowControl w:val="0"/>
        <w:jc w:val="both"/>
        <w:rPr>
          <w:rFonts w:ascii="GHEA Grapalat" w:hAnsi="GHEA Grapalat"/>
        </w:rPr>
      </w:pPr>
      <w:r w:rsidRPr="00B138F3">
        <w:rPr>
          <w:rFonts w:ascii="GHEA Grapalat" w:hAnsi="GHEA Grapalat"/>
        </w:rPr>
        <w:lastRenderedPageBreak/>
        <w:t>_______________________________________</w:t>
      </w:r>
    </w:p>
    <w:p w14:paraId="30DC345F"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AD1E18E"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30C6AB2D"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0A1A5BA"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645FBC3E" w14:textId="77777777" w:rsidR="001A58F9" w:rsidRPr="00B138F3" w:rsidRDefault="001A58F9" w:rsidP="001A58F9">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7C57109" w14:textId="77777777" w:rsidR="001A58F9" w:rsidRPr="00B138F3" w:rsidRDefault="001A58F9" w:rsidP="001A58F9">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1A58F9" w:rsidRPr="00B138F3" w14:paraId="7AAB27E8"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8E504A" w14:textId="77777777" w:rsidR="001A58F9" w:rsidRPr="00B138F3" w:rsidRDefault="001A58F9" w:rsidP="00924C8C">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A58F9" w:rsidRPr="00B138F3" w14:paraId="5687C7C3"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26E765" w14:textId="77777777" w:rsidR="001A58F9" w:rsidRPr="00B138F3" w:rsidRDefault="001A58F9" w:rsidP="00924C8C">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A58F9" w:rsidRPr="00B138F3" w14:paraId="5E515D03" w14:textId="77777777" w:rsidTr="00924C8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0754EA" w14:textId="77777777" w:rsidR="001A58F9" w:rsidRPr="00B138F3" w:rsidRDefault="001A58F9" w:rsidP="00924C8C">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A58F9" w:rsidRPr="00B138F3" w14:paraId="6E0B5846" w14:textId="77777777" w:rsidTr="00924C8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A2B4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A58F9" w:rsidRPr="00B138F3" w14:paraId="5A83C2FB" w14:textId="77777777" w:rsidTr="00924C8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65DA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A58F9" w:rsidRPr="00B138F3" w14:paraId="12DC40C6" w14:textId="77777777" w:rsidTr="00924C8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DC05EE"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A58F9" w:rsidRPr="00B138F3" w14:paraId="6DE30949"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ADA015"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A58F9" w:rsidRPr="00B138F3" w14:paraId="1C816A9C"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E8368C"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A58F9" w:rsidRPr="00B138F3" w14:paraId="55FE1639"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39CAB"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1A58F9" w:rsidRPr="00B138F3" w14:paraId="272E1BFC"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77B33"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A58F9" w:rsidRPr="00B138F3" w14:paraId="6FE69B0B" w14:textId="77777777" w:rsidTr="00924C8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45ED3"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1A58F9" w:rsidRPr="00B138F3" w14:paraId="5A44FCD5" w14:textId="77777777" w:rsidTr="00924C8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D6DF64"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1A58F9" w:rsidRPr="00B138F3" w14:paraId="733C9276" w14:textId="77777777" w:rsidTr="00924C8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45AD0"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1A58F9" w:rsidRPr="00B138F3" w14:paraId="1F26ABBA"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CB9BD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A58F9" w:rsidRPr="00B138F3" w14:paraId="159B03A3"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96B49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A58F9" w:rsidRPr="00B138F3" w14:paraId="213EBCBB"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74493"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A58F9" w:rsidRPr="00B138F3" w14:paraId="36623CAD"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DB1930"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1A58F9" w:rsidRPr="00B138F3" w14:paraId="34F1D3EC" w14:textId="77777777" w:rsidTr="00924C8C">
        <w:trPr>
          <w:trHeight w:val="424"/>
        </w:trPr>
        <w:tc>
          <w:tcPr>
            <w:tcW w:w="10980" w:type="dxa"/>
            <w:gridSpan w:val="2"/>
            <w:tcBorders>
              <w:top w:val="single" w:sz="4" w:space="0" w:color="auto"/>
              <w:left w:val="single" w:sz="4" w:space="0" w:color="auto"/>
              <w:right w:val="single" w:sz="4" w:space="0" w:color="000000"/>
            </w:tcBorders>
            <w:noWrap/>
            <w:vAlign w:val="bottom"/>
          </w:tcPr>
          <w:p w14:paraId="71BE8499"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A58F9" w:rsidRPr="00B138F3" w14:paraId="2C8A72A9" w14:textId="77777777" w:rsidTr="00924C8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BE5C4"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A58F9" w:rsidRPr="00B138F3" w14:paraId="5DA27FEF" w14:textId="77777777" w:rsidTr="00924C8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D8ACB" w14:textId="77777777" w:rsidR="001A58F9" w:rsidRPr="00B138F3" w:rsidRDefault="001A58F9" w:rsidP="00924C8C">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A58F9" w:rsidRPr="00B138F3" w14:paraId="7F138A46" w14:textId="77777777" w:rsidTr="00924C8C">
        <w:trPr>
          <w:trHeight w:val="2194"/>
        </w:trPr>
        <w:tc>
          <w:tcPr>
            <w:tcW w:w="5616" w:type="dxa"/>
            <w:tcBorders>
              <w:top w:val="nil"/>
              <w:left w:val="single" w:sz="4" w:space="0" w:color="auto"/>
              <w:bottom w:val="single" w:sz="4" w:space="0" w:color="auto"/>
              <w:right w:val="single" w:sz="4" w:space="0" w:color="auto"/>
            </w:tcBorders>
            <w:noWrap/>
            <w:vAlign w:val="bottom"/>
          </w:tcPr>
          <w:p w14:paraId="3E12ED22" w14:textId="77777777" w:rsidR="001A58F9" w:rsidRPr="00B138F3" w:rsidRDefault="001A58F9" w:rsidP="00924C8C">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7200E1C" w14:textId="77777777" w:rsidR="001A58F9" w:rsidRPr="00B138F3" w:rsidRDefault="001A58F9" w:rsidP="00924C8C">
            <w:pPr>
              <w:widowControl w:val="0"/>
              <w:rPr>
                <w:rFonts w:ascii="GHEA Grapalat" w:hAnsi="GHEA Grapalat" w:cs="Sylfaen"/>
              </w:rPr>
            </w:pPr>
          </w:p>
          <w:p w14:paraId="23CA436E" w14:textId="77777777" w:rsidR="001A58F9" w:rsidRPr="00B138F3" w:rsidRDefault="001A58F9" w:rsidP="00924C8C">
            <w:pPr>
              <w:widowControl w:val="0"/>
              <w:jc w:val="right"/>
              <w:rPr>
                <w:rFonts w:ascii="GHEA Grapalat" w:hAnsi="GHEA Grapalat" w:cs="Tahoma"/>
              </w:rPr>
            </w:pPr>
            <w:r w:rsidRPr="00B138F3">
              <w:rPr>
                <w:rFonts w:ascii="GHEA Grapalat" w:hAnsi="GHEA Grapalat"/>
              </w:rPr>
              <w:t>/____________________/</w:t>
            </w:r>
          </w:p>
          <w:p w14:paraId="2189A529" w14:textId="77777777" w:rsidR="001A58F9" w:rsidRPr="00B138F3" w:rsidRDefault="001A58F9" w:rsidP="00924C8C">
            <w:pPr>
              <w:widowControl w:val="0"/>
              <w:rPr>
                <w:rFonts w:ascii="GHEA Grapalat" w:hAnsi="GHEA Grapalat" w:cs="Sylfaen"/>
              </w:rPr>
            </w:pPr>
          </w:p>
          <w:p w14:paraId="3891D356"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/____________________/</w:t>
            </w:r>
          </w:p>
          <w:p w14:paraId="4D6561FC" w14:textId="77777777" w:rsidR="001A58F9" w:rsidRPr="00B138F3" w:rsidRDefault="001A58F9" w:rsidP="00924C8C">
            <w:pPr>
              <w:widowControl w:val="0"/>
              <w:rPr>
                <w:rFonts w:ascii="GHEA Grapalat" w:hAnsi="GHEA Grapalat" w:cs="Sylfaen"/>
              </w:rPr>
            </w:pPr>
          </w:p>
          <w:p w14:paraId="456CCEEC" w14:textId="77777777" w:rsidR="001A58F9" w:rsidRPr="00B138F3" w:rsidRDefault="001A58F9" w:rsidP="00924C8C">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A4B0D6C" w14:textId="77777777" w:rsidR="001A58F9" w:rsidRPr="00B138F3" w:rsidRDefault="001A58F9" w:rsidP="00924C8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C4ED256" w14:textId="77777777" w:rsidR="001A58F9" w:rsidRPr="00B138F3" w:rsidRDefault="001A58F9" w:rsidP="00924C8C">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6E7E882" w14:textId="77777777" w:rsidR="001A58F9" w:rsidRPr="00B138F3" w:rsidRDefault="001A58F9" w:rsidP="00924C8C">
            <w:pPr>
              <w:widowControl w:val="0"/>
              <w:rPr>
                <w:rFonts w:ascii="GHEA Grapalat" w:hAnsi="GHEA Grapalat" w:cs="Sylfaen"/>
              </w:rPr>
            </w:pPr>
          </w:p>
          <w:p w14:paraId="69CFB710"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/____________________/</w:t>
            </w:r>
          </w:p>
          <w:p w14:paraId="60AED9F8" w14:textId="77777777" w:rsidR="001A58F9" w:rsidRPr="00B138F3" w:rsidRDefault="001A58F9" w:rsidP="00924C8C">
            <w:pPr>
              <w:widowControl w:val="0"/>
              <w:jc w:val="right"/>
              <w:rPr>
                <w:rFonts w:ascii="GHEA Grapalat" w:hAnsi="GHEA Grapalat" w:cs="Tahoma"/>
              </w:rPr>
            </w:pPr>
          </w:p>
          <w:p w14:paraId="2EECF448"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/____________________/</w:t>
            </w:r>
          </w:p>
          <w:p w14:paraId="53644B4B" w14:textId="77777777" w:rsidR="001A58F9" w:rsidRPr="00B138F3" w:rsidRDefault="001A58F9" w:rsidP="00924C8C">
            <w:pPr>
              <w:widowControl w:val="0"/>
              <w:rPr>
                <w:rFonts w:ascii="GHEA Grapalat" w:hAnsi="GHEA Grapalat" w:cs="Sylfaen"/>
              </w:rPr>
            </w:pPr>
          </w:p>
          <w:p w14:paraId="49A94D9E" w14:textId="77777777" w:rsidR="001A58F9" w:rsidRPr="00B138F3" w:rsidRDefault="001A58F9" w:rsidP="00924C8C">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A58F9" w:rsidRPr="00B138F3" w14:paraId="777F0196" w14:textId="77777777" w:rsidTr="00924C8C">
        <w:trPr>
          <w:trHeight w:val="2194"/>
        </w:trPr>
        <w:tc>
          <w:tcPr>
            <w:tcW w:w="5616" w:type="dxa"/>
            <w:tcBorders>
              <w:top w:val="single" w:sz="4" w:space="0" w:color="auto"/>
              <w:left w:val="single" w:sz="4" w:space="0" w:color="auto"/>
              <w:right w:val="single" w:sz="4" w:space="0" w:color="auto"/>
            </w:tcBorders>
            <w:noWrap/>
            <w:vAlign w:val="bottom"/>
          </w:tcPr>
          <w:p w14:paraId="2BACA481" w14:textId="77777777" w:rsidR="001A58F9" w:rsidRPr="00B138F3" w:rsidRDefault="001A58F9" w:rsidP="00924C8C">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92FB31F" w14:textId="77777777" w:rsidR="001A58F9" w:rsidRPr="00B138F3" w:rsidRDefault="001A58F9" w:rsidP="00924C8C">
            <w:pPr>
              <w:widowControl w:val="0"/>
              <w:rPr>
                <w:rFonts w:ascii="GHEA Grapalat" w:hAnsi="GHEA Grapalat"/>
              </w:rPr>
            </w:pPr>
          </w:p>
          <w:p w14:paraId="55F75FF6" w14:textId="77777777" w:rsidR="001A58F9" w:rsidRPr="00B138F3" w:rsidRDefault="001A58F9" w:rsidP="00924C8C">
            <w:pPr>
              <w:widowControl w:val="0"/>
              <w:jc w:val="right"/>
              <w:rPr>
                <w:rFonts w:ascii="GHEA Grapalat" w:hAnsi="GHEA Grapalat" w:cs="Tahoma"/>
              </w:rPr>
            </w:pPr>
            <w:r w:rsidRPr="00B138F3">
              <w:rPr>
                <w:rFonts w:ascii="GHEA Grapalat" w:hAnsi="GHEA Grapalat"/>
              </w:rPr>
              <w:t>/____________________/</w:t>
            </w:r>
          </w:p>
          <w:p w14:paraId="0E2946F3" w14:textId="77777777" w:rsidR="001A58F9" w:rsidRPr="00B138F3" w:rsidRDefault="001A58F9" w:rsidP="00924C8C">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0937EF0" w14:textId="77777777" w:rsidR="001A58F9" w:rsidRPr="00B138F3" w:rsidRDefault="001A58F9" w:rsidP="00924C8C">
            <w:pPr>
              <w:widowControl w:val="0"/>
              <w:rPr>
                <w:rFonts w:ascii="GHEA Grapalat" w:hAnsi="GHEA Grapalat" w:cs="Tahoma"/>
              </w:rPr>
            </w:pPr>
          </w:p>
          <w:p w14:paraId="1579B2E7" w14:textId="77777777" w:rsidR="001A58F9" w:rsidRPr="00B138F3" w:rsidRDefault="001A58F9" w:rsidP="00924C8C">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8D1091A" w14:textId="77777777" w:rsidR="001A58F9" w:rsidRPr="00B138F3" w:rsidRDefault="001A58F9" w:rsidP="00924C8C">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6572BB3" w14:textId="77777777" w:rsidR="001A58F9" w:rsidRPr="00B138F3" w:rsidRDefault="001A58F9" w:rsidP="00924C8C">
            <w:pPr>
              <w:widowControl w:val="0"/>
              <w:rPr>
                <w:rFonts w:ascii="GHEA Grapalat" w:hAnsi="GHEA Grapalat" w:cs="Tahoma"/>
              </w:rPr>
            </w:pPr>
          </w:p>
          <w:p w14:paraId="5934323D" w14:textId="77777777" w:rsidR="001A58F9" w:rsidRPr="00B138F3" w:rsidRDefault="001A58F9" w:rsidP="00924C8C">
            <w:pPr>
              <w:widowControl w:val="0"/>
              <w:jc w:val="right"/>
              <w:rPr>
                <w:rFonts w:ascii="GHEA Grapalat" w:hAnsi="GHEA Grapalat" w:cs="Tahoma"/>
              </w:rPr>
            </w:pPr>
            <w:r w:rsidRPr="00B138F3">
              <w:rPr>
                <w:rFonts w:ascii="GHEA Grapalat" w:hAnsi="GHEA Grapalat"/>
              </w:rPr>
              <w:t>/____________________/</w:t>
            </w:r>
          </w:p>
          <w:p w14:paraId="4278418D" w14:textId="77777777" w:rsidR="001A58F9" w:rsidRPr="00B138F3" w:rsidRDefault="001A58F9" w:rsidP="00924C8C">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1A778D93" w14:textId="77777777" w:rsidR="001A58F9" w:rsidRPr="00B138F3" w:rsidRDefault="001A58F9" w:rsidP="00924C8C">
            <w:pPr>
              <w:widowControl w:val="0"/>
              <w:rPr>
                <w:rFonts w:ascii="GHEA Grapalat" w:hAnsi="GHEA Grapalat" w:cs="Arial"/>
              </w:rPr>
            </w:pPr>
          </w:p>
        </w:tc>
      </w:tr>
      <w:tr w:rsidR="001A58F9" w:rsidRPr="00B138F3" w14:paraId="3EBD3D70" w14:textId="77777777" w:rsidTr="00924C8C">
        <w:trPr>
          <w:trHeight w:val="2194"/>
        </w:trPr>
        <w:tc>
          <w:tcPr>
            <w:tcW w:w="5616" w:type="dxa"/>
            <w:tcBorders>
              <w:top w:val="nil"/>
              <w:left w:val="single" w:sz="4" w:space="0" w:color="auto"/>
              <w:bottom w:val="single" w:sz="4" w:space="0" w:color="auto"/>
              <w:right w:val="single" w:sz="4" w:space="0" w:color="auto"/>
            </w:tcBorders>
            <w:noWrap/>
            <w:vAlign w:val="bottom"/>
          </w:tcPr>
          <w:p w14:paraId="5E6CD8BE" w14:textId="77777777" w:rsidR="001A58F9" w:rsidRPr="00B138F3" w:rsidRDefault="001A58F9" w:rsidP="00924C8C">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0C3D79A" w14:textId="77777777" w:rsidR="001A58F9" w:rsidRPr="00B138F3" w:rsidRDefault="001A58F9" w:rsidP="00924C8C">
            <w:pPr>
              <w:widowControl w:val="0"/>
              <w:rPr>
                <w:rFonts w:ascii="GHEA Grapalat" w:hAnsi="GHEA Grapalat" w:cs="Sylfaen"/>
              </w:rPr>
            </w:pPr>
          </w:p>
          <w:p w14:paraId="4432FBF9" w14:textId="77777777" w:rsidR="001A58F9" w:rsidRPr="00B138F3" w:rsidRDefault="001A58F9" w:rsidP="00924C8C">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2F94ECE" w14:textId="77777777" w:rsidR="001A58F9" w:rsidRPr="00B138F3" w:rsidRDefault="001A58F9" w:rsidP="00924C8C">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61511C63" w14:textId="77777777" w:rsidR="001A58F9" w:rsidRPr="00B138F3" w:rsidRDefault="001A58F9" w:rsidP="00924C8C">
            <w:pPr>
              <w:widowControl w:val="0"/>
              <w:rPr>
                <w:rFonts w:ascii="GHEA Grapalat" w:hAnsi="GHEA Grapalat"/>
              </w:rPr>
            </w:pPr>
          </w:p>
          <w:p w14:paraId="7FBADD00"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23.в Дата исполнения: "___" ___ 20___г.</w:t>
            </w:r>
          </w:p>
        </w:tc>
      </w:tr>
    </w:tbl>
    <w:p w14:paraId="7CEAD603" w14:textId="77777777" w:rsidR="001A58F9" w:rsidRPr="00B138F3" w:rsidRDefault="001A58F9" w:rsidP="001A58F9">
      <w:pPr>
        <w:widowControl w:val="0"/>
        <w:jc w:val="center"/>
        <w:rPr>
          <w:rFonts w:ascii="GHEA Grapalat" w:hAnsi="GHEA Grapalat" w:cs="Sylfaen"/>
        </w:rPr>
      </w:pPr>
    </w:p>
    <w:p w14:paraId="5821399C" w14:textId="77777777" w:rsidR="001A58F9" w:rsidRPr="00B138F3" w:rsidRDefault="001A58F9" w:rsidP="001A58F9">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ABEDB7" w14:textId="77777777" w:rsidR="001A58F9" w:rsidRPr="00B138F3" w:rsidRDefault="001A58F9" w:rsidP="001A58F9">
      <w:pPr>
        <w:rPr>
          <w:rFonts w:ascii="GHEA Grapalat" w:hAnsi="GHEA Grapalat" w:cs="Sylfaen"/>
        </w:rPr>
      </w:pPr>
      <w:r w:rsidRPr="00B138F3">
        <w:rPr>
          <w:rFonts w:ascii="GHEA Grapalat" w:hAnsi="GHEA Grapalat" w:cs="Sylfaen"/>
        </w:rPr>
        <w:br w:type="page"/>
      </w:r>
    </w:p>
    <w:p w14:paraId="17CB495E" w14:textId="77777777" w:rsidR="001A58F9" w:rsidRPr="00B138F3" w:rsidRDefault="001A58F9" w:rsidP="001A58F9">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A58F9" w:rsidRPr="00B138F3" w14:paraId="57F71206" w14:textId="77777777" w:rsidTr="00924C8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A645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B78BC4B"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DC5CCA"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DE09F88"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D54D854"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AFC0A00"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21862A9"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Сторона,</w:t>
            </w:r>
          </w:p>
          <w:p w14:paraId="2C8DE43B"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A798891"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3791A6A"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A58F9" w:rsidRPr="00B138F3" w14:paraId="5C38248D" w14:textId="77777777" w:rsidTr="00924C8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B4EE4"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8E4B15"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E33EB2"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E8F2E0"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5BA6EC5"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5</w:t>
            </w:r>
          </w:p>
        </w:tc>
      </w:tr>
      <w:tr w:rsidR="001A58F9" w:rsidRPr="00B138F3" w14:paraId="3C32CAE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F1CC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A5FB2D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45BE28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0D3BE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BF692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A58F9" w:rsidRPr="00B138F3" w14:paraId="3A8A4817"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9EB47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7D398D" w14:textId="77777777" w:rsidR="001A58F9" w:rsidRPr="00B138F3" w:rsidRDefault="001A58F9" w:rsidP="00924C8C">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115C2A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D9077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010E3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A58F9" w:rsidRPr="00B138F3" w14:paraId="2BC1B76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C6F7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04D5BFC" w14:textId="77777777" w:rsidR="001A58F9" w:rsidRPr="00B138F3" w:rsidRDefault="001A58F9" w:rsidP="00924C8C">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2CEA30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0D3C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23DA4946" w14:textId="77777777" w:rsidR="001A58F9" w:rsidRPr="00B138F3" w:rsidRDefault="001A58F9" w:rsidP="00924C8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39C83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A58F9" w:rsidRPr="00B138F3" w14:paraId="5A04F200"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A5955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85F7A9C" w14:textId="77777777" w:rsidR="001A58F9" w:rsidRPr="00B138F3" w:rsidRDefault="001A58F9" w:rsidP="00924C8C">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1EF6F2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781F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0E91719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CBF82A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2ED23E24"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4CB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AADD45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9B8C13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81A4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7475A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39A8E142"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6C6F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32AD98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DE8D36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0421A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018C569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FE2C4E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740FC55B"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6726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3F0841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D07F43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0D2F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D1A710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6DDEF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439318DF"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3182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392D08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255EF7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11CD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4D730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042891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74AB387A"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2DECD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5E2E48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C66816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0707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416769B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74F34D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580861C9"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A2A3B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570A0F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CDB0D2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935AB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20C13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44FE4C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1A58F9" w:rsidRPr="00B138F3" w14:paraId="75609C5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9C3E6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912BBD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BD6A2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9DE00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AA7B3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E992D0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089C3775"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5A7DB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89498E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7BA0F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DFAC8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EB86B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37A17879"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84B9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548894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AC7C6F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86E2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1315F2F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C175EE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50D50710"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9793A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A080B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19C604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25DE4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52CC3D6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05B7CF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A58F9" w:rsidRPr="00B138F3" w14:paraId="182797E1"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7CBEA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7AB5D6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42BADA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1F36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D47DE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EFEB6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A58F9" w:rsidRPr="00B138F3" w14:paraId="7FD46483"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A601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D4431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C19FD5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18A8A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0A00F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2C00F90D"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20F2C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50F43A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5A3BC8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83825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12C4FD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4A7B970F"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5F35C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B9FB74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47661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4D39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26D5B05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EDA5F0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A58F9" w:rsidRPr="00B138F3" w14:paraId="108C4ED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EF14C" w14:textId="77777777" w:rsidR="001A58F9" w:rsidRPr="00B138F3" w:rsidDel="0010680B" w:rsidRDefault="001A58F9" w:rsidP="00924C8C">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F5B91B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6F2715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35FF0" w14:textId="77777777" w:rsidR="001A58F9" w:rsidRPr="00B138F3" w:rsidRDefault="001A58F9" w:rsidP="00924C8C">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CB456A6" w14:textId="77777777" w:rsidR="001A58F9" w:rsidRPr="00B138F3" w:rsidRDefault="001A58F9" w:rsidP="00924C8C">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D6CFDB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94D2B8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A58F9" w:rsidRPr="00B138F3" w14:paraId="363E158B"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92B5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7C0093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D2E326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50BF2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4C259A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1EF5C8F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62A77A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1A58F9" w:rsidRPr="00B138F3" w14:paraId="7AD03488"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CD4C5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CF66D1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C3C9C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0702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657C072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2B1B5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AC5A17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A58F9" w:rsidRPr="00B138F3" w14:paraId="59EA4FA0"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C519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C532EB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346EB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8901F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F1DD2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1C7EB2" w14:textId="77777777" w:rsidR="001A58F9" w:rsidRPr="00B138F3" w:rsidRDefault="001A58F9" w:rsidP="00924C8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E3559F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FCA2B4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1A58F9" w:rsidRPr="00B138F3" w14:paraId="53876715"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DA65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9E3ED3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8102FF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0E1B6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83D5EF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570CD7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A58F9" w:rsidRPr="00B138F3" w14:paraId="254B13B8"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A7F7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8482B0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A88E7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EC8B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91711F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519D3E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AE3193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A58F9" w:rsidRPr="00B138F3" w14:paraId="6D6C5F64"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40514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A7B366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E237C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28F8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23C91DC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879502" w14:textId="77777777" w:rsidR="001A58F9" w:rsidRPr="00B138F3" w:rsidRDefault="001A58F9" w:rsidP="00924C8C">
            <w:pPr>
              <w:widowControl w:val="0"/>
              <w:jc w:val="center"/>
              <w:rPr>
                <w:rFonts w:ascii="GHEA Grapalat" w:hAnsi="GHEA Grapalat"/>
                <w:sz w:val="18"/>
                <w:szCs w:val="18"/>
              </w:rPr>
            </w:pPr>
          </w:p>
        </w:tc>
      </w:tr>
      <w:tr w:rsidR="001A58F9" w:rsidRPr="00B138F3" w14:paraId="46FC7347"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46E4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5833E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0CBD3B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87346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0BF15FF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FAF100" w14:textId="77777777" w:rsidR="001A58F9" w:rsidRPr="00B138F3" w:rsidRDefault="001A58F9" w:rsidP="00924C8C">
            <w:pPr>
              <w:widowControl w:val="0"/>
              <w:jc w:val="center"/>
              <w:rPr>
                <w:rFonts w:ascii="GHEA Grapalat" w:hAnsi="GHEA Grapalat"/>
                <w:sz w:val="18"/>
                <w:szCs w:val="18"/>
              </w:rPr>
            </w:pPr>
          </w:p>
        </w:tc>
      </w:tr>
      <w:tr w:rsidR="001A58F9" w:rsidRPr="00B138F3" w14:paraId="170B1748"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F424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8FFB08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424377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06C7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5FFE708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F2F5CE2" w14:textId="77777777" w:rsidR="001A58F9" w:rsidRPr="00B138F3" w:rsidRDefault="001A58F9" w:rsidP="00924C8C">
            <w:pPr>
              <w:widowControl w:val="0"/>
              <w:jc w:val="center"/>
              <w:rPr>
                <w:rFonts w:ascii="GHEA Grapalat" w:hAnsi="GHEA Grapalat"/>
                <w:sz w:val="18"/>
                <w:szCs w:val="18"/>
              </w:rPr>
            </w:pPr>
          </w:p>
        </w:tc>
      </w:tr>
      <w:tr w:rsidR="001A58F9" w:rsidRPr="00B138F3" w14:paraId="3218572C"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8DC1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6FCA9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BBB450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4701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45D0BE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709F80AD" w14:textId="77777777" w:rsidR="001A58F9" w:rsidRPr="00B138F3" w:rsidRDefault="001A58F9" w:rsidP="00924C8C">
            <w:pPr>
              <w:widowControl w:val="0"/>
              <w:jc w:val="center"/>
              <w:rPr>
                <w:rFonts w:ascii="GHEA Grapalat" w:hAnsi="GHEA Grapalat"/>
                <w:sz w:val="18"/>
                <w:szCs w:val="18"/>
              </w:rPr>
            </w:pPr>
          </w:p>
        </w:tc>
      </w:tr>
      <w:tr w:rsidR="001A58F9" w:rsidRPr="00B138F3" w14:paraId="058D53D3"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033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8E9DCE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CB73B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21F98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86DD08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E4F4B9" w14:textId="77777777" w:rsidR="001A58F9" w:rsidRPr="00B138F3" w:rsidRDefault="001A58F9" w:rsidP="00924C8C">
            <w:pPr>
              <w:widowControl w:val="0"/>
              <w:jc w:val="center"/>
              <w:rPr>
                <w:rFonts w:ascii="GHEA Grapalat" w:hAnsi="GHEA Grapalat"/>
                <w:sz w:val="18"/>
                <w:szCs w:val="18"/>
              </w:rPr>
            </w:pPr>
          </w:p>
        </w:tc>
      </w:tr>
      <w:tr w:rsidR="001A58F9" w:rsidRPr="00B138F3" w14:paraId="6C0B879A"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567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AEB775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64CFCB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7213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511173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BB363E1" w14:textId="77777777" w:rsidR="001A58F9" w:rsidRPr="00B138F3" w:rsidRDefault="001A58F9" w:rsidP="00924C8C">
            <w:pPr>
              <w:widowControl w:val="0"/>
              <w:jc w:val="center"/>
              <w:rPr>
                <w:rFonts w:ascii="GHEA Grapalat" w:hAnsi="GHEA Grapalat"/>
                <w:sz w:val="18"/>
                <w:szCs w:val="18"/>
              </w:rPr>
            </w:pPr>
          </w:p>
        </w:tc>
      </w:tr>
    </w:tbl>
    <w:p w14:paraId="115E091F" w14:textId="77777777" w:rsidR="001A58F9" w:rsidRPr="00B138F3" w:rsidRDefault="001A58F9" w:rsidP="001A58F9">
      <w:pPr>
        <w:widowControl w:val="0"/>
        <w:ind w:left="567" w:right="565"/>
        <w:jc w:val="center"/>
        <w:rPr>
          <w:rFonts w:ascii="GHEA Grapalat" w:hAnsi="GHEA Grapalat"/>
          <w:b/>
        </w:rPr>
      </w:pPr>
    </w:p>
    <w:p w14:paraId="5F90AC92"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4C3953BA"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4E4DD59E"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1B090071"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4362B40F"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26615AC0"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4E80124F"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39EC5EFF"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2EB73B9D"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452B9812" w14:textId="3C053461" w:rsidR="00D20650" w:rsidRPr="006F1605" w:rsidRDefault="00D20650" w:rsidP="00DB4988">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3475BFBC" w14:textId="203A011B" w:rsidR="00D20650" w:rsidRPr="00C95D0C" w:rsidRDefault="00D20650" w:rsidP="00DB4988">
      <w:pPr>
        <w:pStyle w:val="BodyTextIndent3"/>
        <w:widowControl w:val="0"/>
        <w:spacing w:line="240" w:lineRule="auto"/>
        <w:contextualSpacing/>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w:t>
      </w:r>
      <w:r w:rsidR="00BA2ADE">
        <w:rPr>
          <w:rFonts w:ascii="GHEA Grapalat" w:hAnsi="GHEA Grapalat"/>
          <w:b/>
          <w:sz w:val="24"/>
          <w:szCs w:val="24"/>
        </w:rPr>
        <w:t>EQ-BMKHTSDZB-</w:t>
      </w:r>
      <w:r w:rsidR="00185E00">
        <w:rPr>
          <w:rFonts w:ascii="GHEA Grapalat" w:hAnsi="GHEA Grapalat"/>
          <w:b/>
          <w:sz w:val="24"/>
          <w:szCs w:val="24"/>
        </w:rPr>
        <w:t>26/16</w:t>
      </w:r>
      <w:r>
        <w:rPr>
          <w:rFonts w:ascii="GHEA Grapalat" w:hAnsi="GHEA Grapalat"/>
          <w:b/>
          <w:sz w:val="24"/>
          <w:szCs w:val="24"/>
        </w:rPr>
        <w:t>"</w:t>
      </w:r>
      <w:r>
        <w:rPr>
          <w:rStyle w:val="FootnoteReference"/>
          <w:rFonts w:ascii="GHEA Grapalat" w:hAnsi="GHEA Grapalat"/>
          <w:b/>
          <w:sz w:val="24"/>
          <w:szCs w:val="24"/>
        </w:rPr>
        <w:footnoteReference w:customMarkFollows="1" w:id="19"/>
        <w:t>*</w:t>
      </w:r>
    </w:p>
    <w:p w14:paraId="244956EE" w14:textId="77777777" w:rsidR="00D20650" w:rsidRPr="00AD29CE" w:rsidRDefault="00D20650" w:rsidP="00DB4988">
      <w:pPr>
        <w:widowControl w:val="0"/>
        <w:jc w:val="right"/>
        <w:rPr>
          <w:rFonts w:ascii="GHEA Grapalat" w:hAnsi="GHEA Grapalat"/>
          <w:i/>
        </w:rPr>
      </w:pPr>
    </w:p>
    <w:p w14:paraId="2C98B4D0" w14:textId="1FE02A19" w:rsidR="00D20650" w:rsidRPr="00936B04" w:rsidRDefault="00D20650" w:rsidP="00DB4988">
      <w:pPr>
        <w:widowControl w:val="0"/>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НА ПРЕДОСТАВЛЕНИЕ</w:t>
      </w:r>
      <w:r w:rsidR="00D1083C">
        <w:rPr>
          <w:rFonts w:ascii="GHEA Grapalat" w:hAnsi="GHEA Grapalat"/>
          <w:b/>
        </w:rPr>
        <w:t xml:space="preserve"> УСЛУГ</w:t>
      </w:r>
      <w:r w:rsidRPr="00936B04">
        <w:rPr>
          <w:rFonts w:ascii="GHEA Grapalat" w:hAnsi="GHEA Grapalat"/>
          <w:b/>
        </w:rPr>
        <w:t xml:space="preserve"> </w:t>
      </w:r>
    </w:p>
    <w:p w14:paraId="795D6CEC" w14:textId="77777777" w:rsidR="00D20650" w:rsidRPr="00B936E5" w:rsidRDefault="00D20650" w:rsidP="00DB4988">
      <w:pPr>
        <w:widowControl w:val="0"/>
        <w:jc w:val="center"/>
        <w:rPr>
          <w:rFonts w:ascii="GHEA Grapalat" w:hAnsi="GHEA Grapalat"/>
          <w:b/>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20650" w14:paraId="7E435C02" w14:textId="77777777" w:rsidTr="00821AF9">
        <w:tc>
          <w:tcPr>
            <w:tcW w:w="4643" w:type="dxa"/>
          </w:tcPr>
          <w:p w14:paraId="10288004" w14:textId="77777777" w:rsidR="00D20650" w:rsidRPr="00D04EA3" w:rsidRDefault="00D20650" w:rsidP="00DB4988">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7CC3CAAD" w14:textId="77777777" w:rsidR="00D20650" w:rsidRPr="00D04EA3" w:rsidRDefault="00D20650" w:rsidP="00DB4988">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92DC105" w14:textId="77777777" w:rsidR="00D20650" w:rsidRDefault="00D20650" w:rsidP="00DB4988">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7EF20BF" w14:textId="77777777" w:rsidR="0045488E" w:rsidRPr="00AD29CE" w:rsidRDefault="0045488E" w:rsidP="00DB4988">
      <w:pPr>
        <w:widowControl w:val="0"/>
        <w:jc w:val="both"/>
        <w:rPr>
          <w:rFonts w:ascii="GHEA Grapalat" w:hAnsi="GHEA Grapalat"/>
        </w:rPr>
      </w:pPr>
    </w:p>
    <w:p w14:paraId="6B52C63D" w14:textId="77777777" w:rsidR="00D20650" w:rsidRPr="00D04EA3" w:rsidRDefault="00D20650" w:rsidP="00DB4988">
      <w:pPr>
        <w:jc w:val="center"/>
        <w:rPr>
          <w:rFonts w:ascii="GHEA Grapalat" w:hAnsi="GHEA Grapalat"/>
          <w:b/>
        </w:rPr>
      </w:pPr>
      <w:r w:rsidRPr="00D04EA3">
        <w:rPr>
          <w:rFonts w:ascii="GHEA Grapalat" w:hAnsi="GHEA Grapalat"/>
          <w:b/>
        </w:rPr>
        <w:lastRenderedPageBreak/>
        <w:t>1. ПРЕДМЕТ ДОГОВОРА</w:t>
      </w:r>
    </w:p>
    <w:p w14:paraId="618C01E0" w14:textId="6F25DE90"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D1083C" w:rsidRPr="00DF55D1">
        <w:rPr>
          <w:rFonts w:ascii="GHEA Grapalat" w:hAnsi="GHEA Grapalat"/>
          <w:lang w:val="hy-AM"/>
        </w:rPr>
        <w:t>услуг</w:t>
      </w:r>
      <w:r w:rsidR="00D1083C">
        <w:rPr>
          <w:rFonts w:ascii="GHEA Grapalat" w:hAnsi="GHEA Grapalat"/>
          <w:lang w:val="hy-AM"/>
        </w:rPr>
        <w:t xml:space="preserve"> </w:t>
      </w:r>
      <w:r w:rsidR="00D1083C" w:rsidRPr="00DF55D1">
        <w:rPr>
          <w:rFonts w:ascii="GHEA Grapalat" w:hAnsi="GHEA Grapalat"/>
          <w:lang w:val="hy-AM"/>
        </w:rPr>
        <w:t xml:space="preserve">по приобретении </w:t>
      </w:r>
      <w:r w:rsidR="00D1083C" w:rsidRPr="0045488E">
        <w:rPr>
          <w:rFonts w:ascii="GHEA Grapalat" w:hAnsi="GHEA Grapalat"/>
          <w:lang w:val="hy-AM"/>
        </w:rPr>
        <w:t>"</w:t>
      </w:r>
      <w:r w:rsidR="004F053D" w:rsidRPr="004F053D">
        <w:t xml:space="preserve"> </w:t>
      </w:r>
      <w:r w:rsidR="004F053D" w:rsidRPr="004F053D">
        <w:rPr>
          <w:rFonts w:ascii="GHEA Grapalat" w:hAnsi="GHEA Grapalat"/>
          <w:b/>
          <w:lang w:val="hy-AM"/>
        </w:rPr>
        <w:t>Закупка приобретении услуг по «Технико-экономическому обоснованию строительства новой наземной станции (условное название - «Сурмалу») на промежутке между станциями «Зоравар Андраник» и «Сасунци Давит» Ереванского метрополитена, а также восстановлению участка моста Христафора»</w:t>
      </w:r>
      <w:r w:rsidR="0045488E" w:rsidRPr="00821AF9">
        <w:rPr>
          <w:rFonts w:ascii="GHEA Grapalat" w:hAnsi="GHEA Grapalat"/>
          <w:b/>
          <w:lang w:val="hy-AM"/>
        </w:rPr>
        <w:t>"</w:t>
      </w:r>
      <w:r w:rsidR="0045488E" w:rsidRPr="00DF55D1">
        <w:rPr>
          <w:rFonts w:ascii="GHEA Grapalat" w:hAnsi="GHEA Grapalat"/>
          <w:lang w:val="hy-AM"/>
        </w:rPr>
        <w:t xml:space="preserve"> </w:t>
      </w:r>
      <w:r w:rsidR="00D1083C" w:rsidRPr="00DF55D1">
        <w:rPr>
          <w:rFonts w:ascii="GHEA Grapalat" w:hAnsi="GHEA Grapalat"/>
          <w:lang w:val="hy-AM"/>
        </w:rPr>
        <w:t>"</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330E7FC" w14:textId="77777777" w:rsidR="00D20650" w:rsidRPr="003F3FE8" w:rsidRDefault="00D20650" w:rsidP="00DB4988">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164080D2" w14:textId="77777777" w:rsidR="00D20650" w:rsidRPr="00AD29CE" w:rsidRDefault="00D20650" w:rsidP="00DB4988">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439ABCB3" w14:textId="77777777" w:rsidR="00D20650" w:rsidRPr="00AD29CE" w:rsidRDefault="00D20650" w:rsidP="00DB4988">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2245F2A6" w14:textId="77777777" w:rsidR="00D20650" w:rsidRPr="008B7378" w:rsidRDefault="00D20650" w:rsidP="00DB4988">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07A990D" w14:textId="77777777" w:rsidR="00D20650" w:rsidRPr="00AD29CE" w:rsidRDefault="00D20650" w:rsidP="00DB4988">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2A4E8441"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21348742" w14:textId="77777777" w:rsidR="00D20650" w:rsidRPr="00A115B0" w:rsidRDefault="00D20650" w:rsidP="00DB4988">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7735BA0D" w14:textId="77777777" w:rsidR="00D20650" w:rsidRPr="00BC61E7" w:rsidRDefault="00D20650" w:rsidP="00DB4988">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632F8513"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31110996"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75A9979B"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62A0687"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5492E34"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37E4D78"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0F6EC080" w14:textId="77777777" w:rsidR="00D20650" w:rsidRPr="004B7F02" w:rsidRDefault="00D20650" w:rsidP="00DB4988">
      <w:pPr>
        <w:rPr>
          <w:rFonts w:ascii="GHEA Grapalat" w:hAnsi="GHEA Grapalat"/>
          <w:b/>
        </w:rPr>
      </w:pPr>
      <w:r w:rsidRPr="004B7F02">
        <w:rPr>
          <w:rFonts w:ascii="GHEA Grapalat" w:hAnsi="GHEA Grapalat"/>
          <w:b/>
        </w:rPr>
        <w:t>-----------------------------------</w:t>
      </w:r>
    </w:p>
    <w:p w14:paraId="26DBA20D" w14:textId="77777777" w:rsidR="00D20650" w:rsidRPr="004B7F02" w:rsidRDefault="00D20650" w:rsidP="00DB4988">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52E4A55D"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8A8B60E"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6B5D05AF"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6AAFF92B"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7BF6C45A"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44D7B9D0"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30049FD" w14:textId="77777777" w:rsidR="00D20650" w:rsidRPr="00675CA2" w:rsidRDefault="00D20650" w:rsidP="00DB4988">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5D233830" w14:textId="77777777" w:rsidR="00D20650" w:rsidRPr="00675CA2" w:rsidRDefault="00D20650" w:rsidP="00DB4988">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B2F7C01" w14:textId="77777777" w:rsidR="00D20650" w:rsidRPr="00675CA2" w:rsidRDefault="00D20650" w:rsidP="00DB4988">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20"/>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57B501C9" w14:textId="77777777" w:rsidR="00D20650" w:rsidRPr="00B138F3" w:rsidRDefault="00D20650" w:rsidP="00DB4988">
      <w:pPr>
        <w:widowControl w:val="0"/>
        <w:tabs>
          <w:tab w:val="left" w:pos="1418"/>
        </w:tabs>
        <w:ind w:firstLine="567"/>
        <w:jc w:val="both"/>
        <w:rPr>
          <w:rFonts w:ascii="GHEA Grapalat" w:hAnsi="GHEA Grapalat"/>
        </w:rPr>
      </w:pPr>
    </w:p>
    <w:p w14:paraId="56126A8A"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1B8E06E7"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32AB8C6F"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7A3740DB"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34C01D27"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492B23EE"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70E353C"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4. ЦЕНА ДОГОВОРА</w:t>
      </w:r>
    </w:p>
    <w:p w14:paraId="171CF51F" w14:textId="77777777" w:rsidR="00D20650" w:rsidRPr="00D04EA3"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21"/>
        <w:t>18</w:t>
      </w:r>
      <w:r>
        <w:rPr>
          <w:rFonts w:ascii="GHEA Grapalat" w:hAnsi="GHEA Grapalat"/>
        </w:rPr>
        <w:t>.</w:t>
      </w:r>
    </w:p>
    <w:p w14:paraId="4CF47430"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91A2BAE"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1C103BDF" w14:textId="77777777" w:rsidR="00D20650" w:rsidRDefault="00D20650" w:rsidP="00DB4988">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35D59641" w14:textId="77777777" w:rsidR="00D20650" w:rsidRPr="00DE24EF" w:rsidRDefault="00D20650" w:rsidP="00DB4988">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3CC863AA" w14:textId="77777777" w:rsidR="00D20650" w:rsidRPr="00AD29CE" w:rsidRDefault="00D20650" w:rsidP="00DB4988">
      <w:pPr>
        <w:widowControl w:val="0"/>
        <w:ind w:firstLine="720"/>
        <w:jc w:val="center"/>
        <w:rPr>
          <w:rFonts w:ascii="GHEA Grapalat" w:hAnsi="GHEA Grapalat" w:cs="Sylfaen"/>
        </w:rPr>
      </w:pPr>
    </w:p>
    <w:p w14:paraId="6EA43E62"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5. ОТВЕТСТВЕННОСТЬ СТОРОН</w:t>
      </w:r>
    </w:p>
    <w:p w14:paraId="2DFA1656"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6E37A7E6"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22"/>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68310768"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3BF60D81"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970D6D7" w14:textId="77777777" w:rsidR="00D20650" w:rsidRPr="0029734E" w:rsidRDefault="00D20650" w:rsidP="00DB4988">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28EEF32A" w14:textId="77777777" w:rsidR="00D20650" w:rsidRPr="00844C3A" w:rsidRDefault="00D20650" w:rsidP="00DB4988">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1F34BCD"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1DAFE47F" w14:textId="77777777" w:rsidR="00D20650" w:rsidRPr="00AD29CE" w:rsidRDefault="00D20650" w:rsidP="00DB4988">
      <w:pPr>
        <w:widowControl w:val="0"/>
        <w:ind w:firstLine="720"/>
        <w:jc w:val="center"/>
        <w:rPr>
          <w:rFonts w:ascii="GHEA Grapalat" w:hAnsi="GHEA Grapalat" w:cs="Sylfaen"/>
        </w:rPr>
      </w:pPr>
    </w:p>
    <w:p w14:paraId="7FDD9AB3" w14:textId="77777777" w:rsidR="00D20650" w:rsidRPr="00AD29CE" w:rsidRDefault="00D20650" w:rsidP="00DB4988">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7384B890" w14:textId="77777777" w:rsidR="00D20650" w:rsidRPr="00AD29CE" w:rsidRDefault="00D20650" w:rsidP="00DB4988">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A9701D" w14:textId="77777777" w:rsidR="00D20650" w:rsidRDefault="00D20650" w:rsidP="00DB4988">
      <w:pPr>
        <w:rPr>
          <w:rFonts w:ascii="GHEA Grapalat" w:hAnsi="GHEA Grapalat" w:cs="Sylfaen"/>
        </w:rPr>
      </w:pPr>
      <w:r>
        <w:rPr>
          <w:rFonts w:ascii="GHEA Grapalat" w:hAnsi="GHEA Grapalat" w:cs="Sylfaen"/>
        </w:rPr>
        <w:br w:type="page"/>
      </w:r>
    </w:p>
    <w:p w14:paraId="103ECF7F"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lastRenderedPageBreak/>
        <w:t>7. ИНЫЕ УСЛОВИЯ</w:t>
      </w:r>
    </w:p>
    <w:p w14:paraId="54AAEF23"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CA4EDCD" w14:textId="77777777" w:rsidR="00D20650" w:rsidRPr="00AD29CE" w:rsidRDefault="00D20650" w:rsidP="00DB4988">
      <w:pPr>
        <w:widowControl w:val="0"/>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GHEA Grapalat" w:hAnsi="GHEA Grapalat" w:cs="Sylfaen"/>
        </w:rPr>
        <w:footnoteReference w:customMarkFollows="1" w:id="23"/>
        <w:t>22</w:t>
      </w:r>
    </w:p>
    <w:p w14:paraId="1E43B461"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66BBE16" w14:textId="77777777" w:rsidR="00D20650" w:rsidRPr="00844C3A" w:rsidRDefault="00D20650" w:rsidP="00DB4988">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E682B76" w14:textId="77777777" w:rsidR="00D20650" w:rsidRPr="00AD29CE" w:rsidRDefault="00D20650" w:rsidP="00DB4988">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D57FCB2"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38626A9"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C85EDC0" w14:textId="77777777" w:rsidR="00D20650" w:rsidRPr="00AD29CE" w:rsidRDefault="00D20650" w:rsidP="00DB4988">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7FEBA80" w14:textId="77777777" w:rsidR="00BF1096" w:rsidRPr="00BF1096" w:rsidRDefault="00BF1096" w:rsidP="00BF1096">
      <w:pPr>
        <w:widowControl w:val="0"/>
        <w:tabs>
          <w:tab w:val="left" w:pos="1134"/>
        </w:tabs>
        <w:ind w:firstLine="567"/>
        <w:jc w:val="both"/>
        <w:rPr>
          <w:rFonts w:ascii="GHEA Grapalat" w:hAnsi="GHEA Grapalat"/>
        </w:rPr>
      </w:pPr>
      <w:r w:rsidRPr="00BF1096">
        <w:rPr>
          <w:rFonts w:ascii="GHEA Grapalat" w:hAnsi="GHEA Grapalat"/>
        </w:rPr>
        <w:t>8.6.</w:t>
      </w:r>
      <w:r w:rsidRPr="00BF1096">
        <w:rPr>
          <w:rFonts w:ascii="GHEA Grapalat" w:hAnsi="GHEA Grapalat"/>
        </w:rPr>
        <w:tab/>
        <w:t>Если договор осуществляется посредством заключения договора субподряда:</w:t>
      </w:r>
    </w:p>
    <w:p w14:paraId="22457327" w14:textId="77777777" w:rsidR="00BF1096" w:rsidRPr="00BF1096" w:rsidRDefault="00BF1096" w:rsidP="00BF1096">
      <w:pPr>
        <w:widowControl w:val="0"/>
        <w:tabs>
          <w:tab w:val="left" w:pos="1134"/>
        </w:tabs>
        <w:ind w:firstLine="567"/>
        <w:jc w:val="both"/>
        <w:rPr>
          <w:rFonts w:ascii="GHEA Grapalat" w:hAnsi="GHEA Grapalat"/>
        </w:rPr>
      </w:pPr>
      <w:r w:rsidRPr="00BF1096">
        <w:rPr>
          <w:rFonts w:ascii="GHEA Grapalat" w:hAnsi="GHEA Grapalat"/>
        </w:rPr>
        <w:t>1)</w:t>
      </w:r>
      <w:r w:rsidRPr="00BF1096">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3E342043" w14:textId="5D5F70EA" w:rsidR="00D20650" w:rsidRPr="00AD29CE" w:rsidRDefault="00BF1096" w:rsidP="00BF1096">
      <w:pPr>
        <w:widowControl w:val="0"/>
        <w:tabs>
          <w:tab w:val="left" w:pos="1134"/>
        </w:tabs>
        <w:ind w:firstLine="567"/>
        <w:jc w:val="both"/>
        <w:rPr>
          <w:rFonts w:ascii="GHEA Grapalat" w:hAnsi="GHEA Grapalat"/>
        </w:rPr>
      </w:pPr>
      <w:r w:rsidRPr="00BF1096">
        <w:rPr>
          <w:rFonts w:ascii="GHEA Grapalat" w:hAnsi="GHEA Grapalat"/>
        </w:rPr>
        <w:t>2)</w:t>
      </w:r>
      <w:r w:rsidRPr="00BF1096">
        <w:rPr>
          <w:rFonts w:ascii="GHEA Grapalat" w:hAnsi="GHEA Grapalat"/>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w:t>
      </w:r>
      <w:r w:rsidRPr="00BF1096">
        <w:rPr>
          <w:rFonts w:ascii="GHEA Grapalat" w:hAnsi="GHEA Grapalat"/>
        </w:rPr>
        <w:lastRenderedPageBreak/>
        <w:t>включённая в список, предусмотренный подпунктом 2 пункта 2 постановления Правительства РА от 20.06.2025 № 817-А33.</w:t>
      </w:r>
      <w:r w:rsidR="00D20650" w:rsidRPr="00AD29CE">
        <w:rPr>
          <w:rFonts w:ascii="GHEA Grapalat" w:hAnsi="GHEA Grapalat"/>
        </w:rPr>
        <w:t>7.</w:t>
      </w:r>
      <w:r w:rsidR="00D20650">
        <w:rPr>
          <w:rFonts w:ascii="GHEA Grapalat" w:hAnsi="GHEA Grapalat"/>
        </w:rPr>
        <w:t>7.</w:t>
      </w:r>
      <w:r w:rsidR="00D20650">
        <w:rPr>
          <w:rFonts w:ascii="GHEA Grapalat" w:hAnsi="GHEA Grapalat"/>
        </w:rPr>
        <w:tab/>
      </w:r>
      <w:r w:rsidR="00D20650"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20650">
        <w:rPr>
          <w:rStyle w:val="FootnoteReference"/>
          <w:rFonts w:ascii="GHEA Grapalat" w:hAnsi="GHEA Grapalat"/>
        </w:rPr>
        <w:footnoteReference w:customMarkFollows="1" w:id="24"/>
        <w:t>24</w:t>
      </w:r>
      <w:r w:rsidR="00D20650" w:rsidRPr="00AD29CE">
        <w:rPr>
          <w:rFonts w:ascii="GHEA Grapalat" w:hAnsi="GHEA Grapalat"/>
        </w:rPr>
        <w:t>.</w:t>
      </w:r>
    </w:p>
    <w:p w14:paraId="70C69064"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C9E354E" w14:textId="77777777" w:rsidR="00D20650" w:rsidRPr="00AD29CE" w:rsidRDefault="00D20650" w:rsidP="00DB4988">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C6FB73F" w14:textId="77777777" w:rsidR="00D20650" w:rsidRPr="00AD29CE" w:rsidRDefault="00D20650" w:rsidP="00DB4988">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4D5B16B"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504454B" w14:textId="77777777" w:rsidR="00D20650" w:rsidRDefault="00D20650" w:rsidP="00DB4988">
      <w:pPr>
        <w:widowControl w:val="0"/>
        <w:tabs>
          <w:tab w:val="left" w:pos="1276"/>
        </w:tabs>
        <w:ind w:firstLine="567"/>
        <w:jc w:val="both"/>
        <w:rPr>
          <w:ins w:id="25" w:author="Inesa Kocharyan" w:date="2025-02-07T11:36:00Z"/>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2FE3058B" w14:textId="77777777" w:rsidR="00D20650" w:rsidRPr="0068480C" w:rsidRDefault="00D20650" w:rsidP="00DB4988">
      <w:pPr>
        <w:widowControl w:val="0"/>
        <w:tabs>
          <w:tab w:val="left" w:pos="1276"/>
        </w:tabs>
        <w:ind w:firstLine="567"/>
        <w:jc w:val="both"/>
        <w:rPr>
          <w:rFonts w:ascii="GHEA Grapalat" w:hAnsi="GHEA Grapalat"/>
          <w:color w:val="000000" w:themeColor="text1"/>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w:t>
      </w:r>
      <w:r w:rsidRPr="00B40E38">
        <w:rPr>
          <w:rStyle w:val="ezkurwreuab5ozgtqnkl"/>
          <w:rFonts w:ascii="GHEA Grapalat" w:hAnsi="GHEA Grapalat"/>
        </w:rPr>
        <w:lastRenderedPageBreak/>
        <w:t xml:space="preserve">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A472AA">
        <w:rPr>
          <w:rStyle w:val="ezkurwreuab5ozgtqnkl"/>
          <w:rFonts w:ascii="GHEA Grapalat" w:hAnsi="GHEA Grapalat"/>
          <w:vertAlign w:val="superscript"/>
        </w:rPr>
        <w:t>25</w:t>
      </w:r>
    </w:p>
    <w:p w14:paraId="33588149"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w:t>
      </w:r>
      <w:r>
        <w:rPr>
          <w:rFonts w:ascii="GHEA Grapalat" w:hAnsi="GHEA Grapalat"/>
          <w:lang w:val="hy-AM"/>
        </w:rPr>
        <w:t>13</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6564948D"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lang w:val="hy-AM"/>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Pr>
          <w:rFonts w:ascii="GHEA Grapalat" w:hAnsi="GHEA Grapalat"/>
        </w:rPr>
        <w:t>,</w:t>
      </w:r>
      <w:r w:rsidRPr="00AD29CE">
        <w:rPr>
          <w:rFonts w:ascii="GHEA Grapalat" w:hAnsi="GHEA Grapalat"/>
        </w:rPr>
        <w:t>№ 3.1</w:t>
      </w:r>
      <w:r>
        <w:rPr>
          <w:rFonts w:ascii="GHEA Grapalat" w:hAnsi="GHEA Grapalat"/>
          <w:lang w:val="hy-AM"/>
        </w:rPr>
        <w:t xml:space="preserve"> </w:t>
      </w:r>
      <w:r>
        <w:rPr>
          <w:rFonts w:ascii="GHEA Grapalat" w:hAnsi="GHEA Grapalat"/>
        </w:rPr>
        <w:t xml:space="preserve">и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EA3C68E" w14:textId="77777777" w:rsidR="00D20650" w:rsidRDefault="00D20650" w:rsidP="00DB4988">
      <w:pPr>
        <w:widowControl w:val="0"/>
        <w:tabs>
          <w:tab w:val="left" w:pos="1276"/>
        </w:tabs>
        <w:ind w:firstLine="567"/>
        <w:jc w:val="both"/>
        <w:rPr>
          <w:rFonts w:ascii="GHEA Grapalat" w:hAnsi="GHEA Grapalat"/>
          <w:lang w:val="hy-AM"/>
        </w:rPr>
      </w:pPr>
      <w:r w:rsidRPr="00AD29CE">
        <w:rPr>
          <w:rFonts w:ascii="GHEA Grapalat" w:hAnsi="GHEA Grapalat"/>
        </w:rPr>
        <w:t>7.1</w:t>
      </w:r>
      <w:r>
        <w:rPr>
          <w:rFonts w:ascii="GHEA Grapalat" w:hAnsi="GHEA Grapalat"/>
          <w:lang w:val="hy-AM"/>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237ECE78" w14:textId="77777777" w:rsidR="00BA2476" w:rsidRDefault="00BA2476" w:rsidP="00BA2476">
      <w:pPr>
        <w:widowControl w:val="0"/>
        <w:pBdr>
          <w:bottom w:val="single" w:sz="6" w:space="1" w:color="auto"/>
        </w:pBdr>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6.</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 xml:space="preserve">тикратный размер базовой </w:t>
      </w:r>
    </w:p>
    <w:p w14:paraId="52C3A31D" w14:textId="77777777" w:rsidR="00BA2476" w:rsidRDefault="00BA2476" w:rsidP="00BA2476">
      <w:pPr>
        <w:jc w:val="both"/>
        <w:rPr>
          <w:rFonts w:ascii="GHEA Grapalat" w:hAnsi="GHEA Grapalat"/>
        </w:rPr>
      </w:pPr>
      <w:r>
        <w:rPr>
          <w:rStyle w:val="ezkurwreuab5ozgtqnkl"/>
          <w:sz w:val="20"/>
          <w:szCs w:val="20"/>
        </w:rPr>
        <w:t xml:space="preserve">     </w:t>
      </w:r>
      <w:r w:rsidRPr="00F84A16">
        <w:rPr>
          <w:rStyle w:val="ezkurwreuab5ozgtqnkl"/>
          <w:sz w:val="20"/>
          <w:szCs w:val="20"/>
          <w:vertAlign w:val="superscript"/>
        </w:rPr>
        <w:t xml:space="preserve">25 </w:t>
      </w:r>
      <w:r w:rsidRPr="00F84A16">
        <w:rPr>
          <w:rStyle w:val="ezkurwreuab5ozgtqnkl"/>
          <w:sz w:val="20"/>
          <w:szCs w:val="20"/>
        </w:rPr>
        <w:t>Если</w:t>
      </w:r>
      <w:r w:rsidRPr="00F84A16">
        <w:rPr>
          <w:i/>
          <w:sz w:val="20"/>
          <w:szCs w:val="20"/>
        </w:rPr>
        <w:t xml:space="preserve"> </w:t>
      </w:r>
      <w:r>
        <w:rPr>
          <w:rStyle w:val="ezkurwreuab5ozgtqnkl"/>
          <w:rFonts w:ascii="Sylfaen" w:hAnsi="Sylfaen"/>
          <w:sz w:val="20"/>
          <w:szCs w:val="20"/>
        </w:rPr>
        <w:t>Исполни</w:t>
      </w:r>
      <w:r w:rsidRPr="00F84A16">
        <w:rPr>
          <w:rStyle w:val="ezkurwreuab5ozgtqnkl"/>
          <w:sz w:val="20"/>
          <w:szCs w:val="20"/>
        </w:rPr>
        <w:t>тель</w:t>
      </w:r>
      <w:r w:rsidRPr="00F84A16">
        <w:rPr>
          <w:i/>
          <w:sz w:val="20"/>
          <w:szCs w:val="20"/>
        </w:rPr>
        <w:t xml:space="preserve"> </w:t>
      </w:r>
      <w:r w:rsidRPr="00F84A16">
        <w:rPr>
          <w:rStyle w:val="ezkurwreuab5ozgtqnkl"/>
          <w:sz w:val="20"/>
          <w:szCs w:val="20"/>
        </w:rPr>
        <w:t>является</w:t>
      </w:r>
      <w:r w:rsidRPr="00F84A16">
        <w:rPr>
          <w:i/>
          <w:sz w:val="20"/>
          <w:szCs w:val="20"/>
        </w:rPr>
        <w:t xml:space="preserve"> </w:t>
      </w:r>
      <w:r>
        <w:rPr>
          <w:rStyle w:val="ezkurwreuab5ozgtqnkl"/>
          <w:sz w:val="20"/>
          <w:szCs w:val="20"/>
        </w:rPr>
        <w:t>заказчиком</w:t>
      </w:r>
      <w:r w:rsidRPr="00F84A16">
        <w:rPr>
          <w:rStyle w:val="ezkurwreuab5ozgtqnkl"/>
          <w:sz w:val="20"/>
          <w:szCs w:val="20"/>
        </w:rPr>
        <w:t>, не имеющим счета в казначействе, настоящий</w:t>
      </w:r>
      <w:r w:rsidRPr="00F84A16">
        <w:rPr>
          <w:i/>
          <w:sz w:val="20"/>
          <w:szCs w:val="20"/>
        </w:rPr>
        <w:t xml:space="preserve"> </w:t>
      </w:r>
      <w:r w:rsidRPr="00F84A16">
        <w:rPr>
          <w:rStyle w:val="ezkurwreuab5ozgtqnkl"/>
          <w:sz w:val="20"/>
          <w:szCs w:val="20"/>
        </w:rPr>
        <w:t>пункт</w:t>
      </w:r>
      <w:r w:rsidRPr="00F84A16">
        <w:rPr>
          <w:i/>
          <w:sz w:val="20"/>
          <w:szCs w:val="20"/>
        </w:rPr>
        <w:t xml:space="preserve"> </w:t>
      </w:r>
      <w:r w:rsidRPr="00F84A16">
        <w:rPr>
          <w:rStyle w:val="ezkurwreuab5ozgtqnkl"/>
          <w:sz w:val="20"/>
          <w:szCs w:val="20"/>
        </w:rPr>
        <w:t>редактируется</w:t>
      </w:r>
      <w:r w:rsidRPr="00F84A16">
        <w:rPr>
          <w:i/>
          <w:sz w:val="20"/>
          <w:szCs w:val="20"/>
        </w:rPr>
        <w:t xml:space="preserve"> </w:t>
      </w:r>
      <w:r w:rsidRPr="00F84A16">
        <w:rPr>
          <w:rStyle w:val="ezkurwreuab5ozgtqnkl"/>
          <w:sz w:val="20"/>
          <w:szCs w:val="20"/>
        </w:rPr>
        <w:t>замен</w:t>
      </w:r>
      <w:r>
        <w:rPr>
          <w:rStyle w:val="ezkurwreuab5ozgtqnkl"/>
          <w:sz w:val="20"/>
          <w:szCs w:val="20"/>
        </w:rPr>
        <w:t>ив</w:t>
      </w:r>
      <w:r w:rsidRPr="00F84A16">
        <w:rPr>
          <w:i/>
          <w:sz w:val="20"/>
          <w:szCs w:val="20"/>
        </w:rPr>
        <w:t xml:space="preserve"> </w:t>
      </w:r>
      <w:r w:rsidRPr="00F84A16">
        <w:rPr>
          <w:rStyle w:val="ezkurwreuab5ozgtqnkl"/>
          <w:sz w:val="20"/>
          <w:szCs w:val="20"/>
        </w:rPr>
        <w:t>слов</w:t>
      </w:r>
      <w:r>
        <w:rPr>
          <w:rStyle w:val="ezkurwreuab5ozgtqnkl"/>
          <w:sz w:val="20"/>
          <w:szCs w:val="20"/>
        </w:rPr>
        <w:t>а</w:t>
      </w:r>
      <w:r w:rsidRPr="00F84A16">
        <w:rPr>
          <w:i/>
          <w:sz w:val="20"/>
          <w:szCs w:val="20"/>
        </w:rPr>
        <w:t xml:space="preserve"> </w:t>
      </w:r>
      <w:r w:rsidRPr="00F84A16">
        <w:rPr>
          <w:rStyle w:val="ezkurwreuab5ozgtqnkl"/>
          <w:sz w:val="20"/>
          <w:szCs w:val="20"/>
        </w:rPr>
        <w:t>"внесени</w:t>
      </w:r>
      <w:r>
        <w:rPr>
          <w:rStyle w:val="ezkurwreuab5ozgtqnkl"/>
          <w:sz w:val="20"/>
          <w:szCs w:val="20"/>
        </w:rPr>
        <w:t>я</w:t>
      </w:r>
      <w:r w:rsidRPr="00F84A16">
        <w:rPr>
          <w:rStyle w:val="ezkurwreuab5ozgtqnkl"/>
          <w:sz w:val="20"/>
          <w:szCs w:val="20"/>
        </w:rPr>
        <w:t xml:space="preserve">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и</w:t>
      </w:r>
      <w:r w:rsidRPr="00F84A16">
        <w:rPr>
          <w:i/>
          <w:sz w:val="20"/>
          <w:szCs w:val="20"/>
        </w:rPr>
        <w:t xml:space="preserve"> </w:t>
      </w:r>
      <w:r w:rsidRPr="00F84A16">
        <w:rPr>
          <w:rStyle w:val="ezkurwreuab5ozgtqnkl"/>
          <w:sz w:val="20"/>
          <w:szCs w:val="20"/>
        </w:rPr>
        <w:t>копии</w:t>
      </w:r>
      <w:r w:rsidRPr="00F84A16">
        <w:rPr>
          <w:i/>
          <w:sz w:val="20"/>
          <w:szCs w:val="20"/>
        </w:rPr>
        <w:t xml:space="preserve"> </w:t>
      </w:r>
      <w:r w:rsidRPr="00F84A16">
        <w:rPr>
          <w:rStyle w:val="ezkurwreuab5ozgtqnkl"/>
          <w:sz w:val="20"/>
          <w:szCs w:val="20"/>
        </w:rPr>
        <w:t>протокола</w:t>
      </w:r>
      <w:r w:rsidRPr="00F84A16">
        <w:rPr>
          <w:i/>
          <w:sz w:val="20"/>
          <w:szCs w:val="20"/>
        </w:rPr>
        <w:t xml:space="preserve"> </w:t>
      </w:r>
      <w:r w:rsidRPr="00F84A16">
        <w:rPr>
          <w:rStyle w:val="ezkurwreuab5ozgtqnkl"/>
          <w:sz w:val="20"/>
          <w:szCs w:val="20"/>
        </w:rPr>
        <w:t>в</w:t>
      </w:r>
      <w:r w:rsidRPr="00F84A16">
        <w:rPr>
          <w:i/>
          <w:sz w:val="20"/>
          <w:szCs w:val="20"/>
        </w:rPr>
        <w:t xml:space="preserve"> </w:t>
      </w:r>
      <w:r w:rsidRPr="00F84A16">
        <w:rPr>
          <w:rStyle w:val="ezkurwreuab5ozgtqnkl"/>
          <w:sz w:val="20"/>
          <w:szCs w:val="20"/>
        </w:rPr>
        <w:t>казначейскую</w:t>
      </w:r>
      <w:r w:rsidRPr="00F84A16">
        <w:rPr>
          <w:i/>
          <w:sz w:val="20"/>
          <w:szCs w:val="20"/>
        </w:rPr>
        <w:t xml:space="preserve"> </w:t>
      </w:r>
      <w:r w:rsidRPr="00F84A16">
        <w:rPr>
          <w:rStyle w:val="ezkurwreuab5ozgtqnkl"/>
          <w:sz w:val="20"/>
          <w:szCs w:val="20"/>
        </w:rPr>
        <w:t>систему</w:t>
      </w:r>
      <w:r w:rsidRPr="00F84A16">
        <w:rPr>
          <w:i/>
          <w:sz w:val="20"/>
          <w:szCs w:val="20"/>
        </w:rPr>
        <w:t xml:space="preserve"> </w:t>
      </w:r>
      <w:r w:rsidRPr="00F84A16">
        <w:rPr>
          <w:rStyle w:val="ezkurwreuab5ozgtqnkl"/>
          <w:sz w:val="20"/>
          <w:szCs w:val="20"/>
        </w:rPr>
        <w:t>уполномоченного органа"</w:t>
      </w:r>
      <w:r w:rsidRPr="00F84A16">
        <w:rPr>
          <w:i/>
          <w:sz w:val="20"/>
          <w:szCs w:val="20"/>
        </w:rPr>
        <w:t xml:space="preserve"> </w:t>
      </w:r>
      <w:r w:rsidRPr="00F84A16">
        <w:rPr>
          <w:rStyle w:val="ezkurwreuab5ozgtqnkl"/>
          <w:sz w:val="20"/>
          <w:szCs w:val="20"/>
        </w:rPr>
        <w:t>словами "выдачи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банку"</w:t>
      </w:r>
      <w:r>
        <w:rPr>
          <w:rFonts w:ascii="GHEA Grapalat" w:hAnsi="GHEA Grapalat"/>
        </w:rPr>
        <w:br w:type="page"/>
      </w:r>
    </w:p>
    <w:p w14:paraId="3655815A" w14:textId="77777777" w:rsidR="00BA2476" w:rsidRPr="009F3DC7" w:rsidRDefault="00BA2476" w:rsidP="00BA2476">
      <w:pPr>
        <w:widowControl w:val="0"/>
        <w:tabs>
          <w:tab w:val="left" w:pos="1276"/>
        </w:tabs>
        <w:ind w:firstLine="567"/>
        <w:jc w:val="both"/>
        <w:rPr>
          <w:rFonts w:ascii="GHEA Grapalat" w:hAnsi="GHEA Grapalat"/>
        </w:rPr>
      </w:pPr>
      <w:r w:rsidRPr="009F3DC7">
        <w:rPr>
          <w:rFonts w:ascii="GHEA Grapalat" w:hAnsi="GHEA Grapalat"/>
        </w:rPr>
        <w:lastRenderedPageBreak/>
        <w:t>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w:t>
      </w:r>
      <w:r w:rsidRPr="00813554">
        <w:rPr>
          <w:rFonts w:ascii="GHEA Grapalat" w:hAnsi="GHEA Grapalat"/>
        </w:rPr>
        <w:t>1</w:t>
      </w:r>
      <w:r w:rsidRPr="000E4DB6">
        <w:rPr>
          <w:rFonts w:ascii="GHEA Grapalat" w:hAnsi="GHEA Grapalat"/>
        </w:rPr>
        <w:t>5</w:t>
      </w:r>
      <w:r>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t>26</w:t>
      </w:r>
    </w:p>
    <w:p w14:paraId="636B3937" w14:textId="77777777" w:rsidR="00BA2476" w:rsidRPr="00BA2476" w:rsidRDefault="00BA2476" w:rsidP="00DB4988">
      <w:pPr>
        <w:widowControl w:val="0"/>
        <w:tabs>
          <w:tab w:val="left" w:pos="1276"/>
        </w:tabs>
        <w:ind w:firstLine="567"/>
        <w:jc w:val="both"/>
        <w:rPr>
          <w:rFonts w:ascii="GHEA Grapalat" w:hAnsi="GHEA Grapalat"/>
          <w:bCs/>
          <w:lang w:val="hy-AM"/>
        </w:rPr>
      </w:pPr>
    </w:p>
    <w:p w14:paraId="4C050D8D" w14:textId="77777777" w:rsidR="00D20650" w:rsidRDefault="00D20650" w:rsidP="00DB4988">
      <w:pPr>
        <w:rPr>
          <w:rFonts w:ascii="GHEA Grapalat" w:hAnsi="GHEA Grapalat"/>
        </w:rPr>
      </w:pPr>
      <w:r>
        <w:rPr>
          <w:rFonts w:ascii="GHEA Grapalat" w:hAnsi="GHEA Grapalat"/>
        </w:rPr>
        <w:t>-----------------------------------</w:t>
      </w:r>
    </w:p>
    <w:p w14:paraId="78E5BD80" w14:textId="77777777" w:rsidR="00D20650" w:rsidRDefault="00D20650" w:rsidP="00DB4988">
      <w:pPr>
        <w:rPr>
          <w:rFonts w:ascii="GHEA Grapalat" w:hAnsi="GHEA Grapalat"/>
        </w:rPr>
      </w:pPr>
    </w:p>
    <w:p w14:paraId="20A3CB31" w14:textId="77777777" w:rsidR="00D20650" w:rsidRPr="00A915F5" w:rsidRDefault="00D20650" w:rsidP="00DB4988">
      <w:pPr>
        <w:rPr>
          <w:rStyle w:val="ezkurwreuab5ozgtqnkl"/>
          <w:i/>
          <w:sz w:val="20"/>
          <w:szCs w:val="20"/>
        </w:rPr>
      </w:pPr>
      <w:r w:rsidRPr="00F217A2">
        <w:rPr>
          <w:rFonts w:ascii="GHEA Grapalat" w:hAnsi="GHEA Grapalat"/>
          <w:vertAlign w:val="superscript"/>
        </w:rPr>
        <w:t>25</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46B6DBA9" w14:textId="77777777" w:rsidR="00D20650" w:rsidRPr="00A915F5" w:rsidRDefault="00D20650" w:rsidP="00DB4988">
      <w:pPr>
        <w:rPr>
          <w:rStyle w:val="ezkurwreuab5ozgtqnkl"/>
          <w:i/>
          <w:sz w:val="20"/>
          <w:szCs w:val="20"/>
        </w:rPr>
      </w:pPr>
    </w:p>
    <w:p w14:paraId="7015B975" w14:textId="77777777" w:rsidR="00D20650" w:rsidRPr="00F217A2" w:rsidRDefault="00D20650" w:rsidP="00DB4988">
      <w:pPr>
        <w:rPr>
          <w:rFonts w:ascii="GHEA Grapalat" w:hAnsi="GHEA Grapalat"/>
          <w:vertAlign w:val="superscript"/>
        </w:rPr>
      </w:pPr>
      <w:r w:rsidRPr="00F217A2">
        <w:rPr>
          <w:rFonts w:ascii="GHEA Grapalat" w:hAnsi="GHEA Grapalat"/>
          <w:vertAlign w:val="superscript"/>
        </w:rPr>
        <w:br w:type="page"/>
      </w:r>
    </w:p>
    <w:p w14:paraId="0C78C042" w14:textId="77777777" w:rsidR="00D20650" w:rsidRDefault="00D20650" w:rsidP="00DB4988">
      <w:pPr>
        <w:widowControl w:val="0"/>
        <w:tabs>
          <w:tab w:val="left" w:pos="1276"/>
        </w:tabs>
        <w:ind w:firstLine="567"/>
        <w:jc w:val="both"/>
        <w:rPr>
          <w:rFonts w:ascii="GHEA Grapalat" w:hAnsi="GHEA Grapalat"/>
        </w:rPr>
      </w:pPr>
    </w:p>
    <w:p w14:paraId="7D181123" w14:textId="77777777" w:rsidR="00D20650" w:rsidRPr="00AD29CE" w:rsidRDefault="00D20650" w:rsidP="00DB4988">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20650" w:rsidRPr="00C51467" w14:paraId="5A873AC4" w14:textId="77777777" w:rsidTr="00821AF9">
        <w:trPr>
          <w:jc w:val="center"/>
        </w:trPr>
        <w:tc>
          <w:tcPr>
            <w:tcW w:w="4536" w:type="dxa"/>
          </w:tcPr>
          <w:p w14:paraId="1F5668EC" w14:textId="77777777" w:rsidR="00D20650" w:rsidRPr="00C51467" w:rsidRDefault="00D20650" w:rsidP="00DB4988">
            <w:pPr>
              <w:widowControl w:val="0"/>
              <w:jc w:val="center"/>
              <w:rPr>
                <w:rFonts w:ascii="GHEA Grapalat" w:hAnsi="GHEA Grapalat"/>
                <w:b/>
                <w:sz w:val="22"/>
              </w:rPr>
            </w:pPr>
            <w:r w:rsidRPr="00C51467">
              <w:rPr>
                <w:rFonts w:ascii="GHEA Grapalat" w:hAnsi="GHEA Grapalat"/>
                <w:b/>
                <w:sz w:val="22"/>
              </w:rPr>
              <w:t>ЗАКАЗЧИК</w:t>
            </w:r>
          </w:p>
          <w:p w14:paraId="5103ED4A" w14:textId="77777777" w:rsidR="00D20650" w:rsidRPr="00C51467" w:rsidRDefault="00D20650" w:rsidP="00DB4988">
            <w:pPr>
              <w:widowControl w:val="0"/>
              <w:jc w:val="center"/>
              <w:rPr>
                <w:rFonts w:ascii="GHEA Grapalat" w:hAnsi="GHEA Grapalat"/>
                <w:sz w:val="22"/>
              </w:rPr>
            </w:pPr>
            <w:r w:rsidRPr="00C51467">
              <w:rPr>
                <w:rFonts w:ascii="GHEA Grapalat" w:hAnsi="GHEA Grapalat"/>
                <w:sz w:val="22"/>
              </w:rPr>
              <w:t>____________________________</w:t>
            </w:r>
          </w:p>
          <w:p w14:paraId="1EB31BA2" w14:textId="77777777" w:rsidR="00D20650" w:rsidRPr="00C51467" w:rsidRDefault="00D20650" w:rsidP="00DB4988">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5837D0F8" w14:textId="77777777" w:rsidR="00D20650" w:rsidRPr="00C51467" w:rsidRDefault="00D20650" w:rsidP="00DB4988">
            <w:pPr>
              <w:widowControl w:val="0"/>
              <w:jc w:val="center"/>
              <w:rPr>
                <w:rFonts w:ascii="GHEA Grapalat" w:hAnsi="GHEA Grapalat"/>
                <w:sz w:val="22"/>
                <w:lang w:val="en-US"/>
              </w:rPr>
            </w:pPr>
          </w:p>
          <w:p w14:paraId="70589FFE"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rPr>
              <w:t>М. П.</w:t>
            </w:r>
          </w:p>
        </w:tc>
        <w:tc>
          <w:tcPr>
            <w:tcW w:w="4111" w:type="dxa"/>
          </w:tcPr>
          <w:p w14:paraId="12FED4AD" w14:textId="77777777" w:rsidR="00D20650" w:rsidRPr="00C51467" w:rsidRDefault="00D20650" w:rsidP="00DB4988">
            <w:pPr>
              <w:widowControl w:val="0"/>
              <w:jc w:val="center"/>
              <w:rPr>
                <w:rFonts w:ascii="GHEA Grapalat" w:hAnsi="GHEA Grapalat"/>
                <w:b/>
                <w:sz w:val="22"/>
              </w:rPr>
            </w:pPr>
            <w:r w:rsidRPr="00C51467">
              <w:rPr>
                <w:rFonts w:ascii="GHEA Grapalat" w:hAnsi="GHEA Grapalat"/>
                <w:b/>
                <w:sz w:val="22"/>
              </w:rPr>
              <w:t>ИСПОЛНИТЕЛЬ</w:t>
            </w:r>
          </w:p>
          <w:p w14:paraId="5531BEFF"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lang w:val="en-US"/>
              </w:rPr>
              <w:t>____________________________</w:t>
            </w:r>
          </w:p>
          <w:p w14:paraId="707927C8" w14:textId="77777777" w:rsidR="00D20650" w:rsidRPr="00C51467" w:rsidRDefault="00D20650" w:rsidP="00DB4988">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72F81A1D" w14:textId="77777777" w:rsidR="00D20650" w:rsidRPr="00C51467" w:rsidRDefault="00D20650" w:rsidP="00DB4988">
            <w:pPr>
              <w:widowControl w:val="0"/>
              <w:jc w:val="center"/>
              <w:rPr>
                <w:rFonts w:ascii="GHEA Grapalat" w:hAnsi="GHEA Grapalat"/>
                <w:sz w:val="22"/>
                <w:lang w:val="en-US"/>
              </w:rPr>
            </w:pPr>
          </w:p>
          <w:p w14:paraId="330ED17B"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rPr>
              <w:t>М. П.</w:t>
            </w:r>
          </w:p>
        </w:tc>
      </w:tr>
      <w:tr w:rsidR="00D20650" w:rsidRPr="00C51467" w14:paraId="08F1E56A" w14:textId="77777777" w:rsidTr="00821AF9">
        <w:trPr>
          <w:jc w:val="center"/>
        </w:trPr>
        <w:tc>
          <w:tcPr>
            <w:tcW w:w="4536" w:type="dxa"/>
          </w:tcPr>
          <w:p w14:paraId="10E65E4D" w14:textId="77777777" w:rsidR="00D20650" w:rsidRPr="00C51467" w:rsidRDefault="00D20650" w:rsidP="00DB4988">
            <w:pPr>
              <w:widowControl w:val="0"/>
              <w:jc w:val="center"/>
              <w:rPr>
                <w:rFonts w:ascii="GHEA Grapalat" w:hAnsi="GHEA Grapalat"/>
                <w:b/>
                <w:sz w:val="22"/>
              </w:rPr>
            </w:pPr>
          </w:p>
        </w:tc>
        <w:tc>
          <w:tcPr>
            <w:tcW w:w="4111" w:type="dxa"/>
          </w:tcPr>
          <w:p w14:paraId="70BC756E" w14:textId="77777777" w:rsidR="00D20650" w:rsidRPr="00C51467" w:rsidRDefault="00D20650" w:rsidP="00DB4988">
            <w:pPr>
              <w:widowControl w:val="0"/>
              <w:jc w:val="center"/>
              <w:rPr>
                <w:rFonts w:ascii="GHEA Grapalat" w:hAnsi="GHEA Grapalat"/>
                <w:b/>
                <w:sz w:val="22"/>
              </w:rPr>
            </w:pPr>
          </w:p>
        </w:tc>
      </w:tr>
    </w:tbl>
    <w:p w14:paraId="42FACF13" w14:textId="77777777" w:rsidR="00D20650" w:rsidRPr="006F5F33" w:rsidRDefault="00D20650" w:rsidP="00DB4988">
      <w:pPr>
        <w:pStyle w:val="FootnoteText"/>
        <w:jc w:val="both"/>
        <w:rPr>
          <w:rFonts w:ascii="GHEA Grapalat" w:hAnsi="GHEA Grapalat"/>
        </w:rPr>
      </w:pPr>
      <w:r w:rsidRPr="00C51467">
        <w:rPr>
          <w:rFonts w:ascii="GHEA Grapalat" w:hAnsi="GHEA Grapalat"/>
          <w:i/>
          <w:vertAlign w:val="superscript"/>
        </w:rPr>
        <w:t>26</w:t>
      </w:r>
      <w:r>
        <w:rPr>
          <w:rFonts w:ascii="GHEA Grapalat" w:hAnsi="GHEA Grapalat"/>
          <w:i/>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2AE6F541" w14:textId="77777777" w:rsidR="00D20650" w:rsidRPr="009E00B3" w:rsidRDefault="00D20650" w:rsidP="00DB4988">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95B80EC" w14:textId="77777777" w:rsidR="00D20650" w:rsidRDefault="00D20650" w:rsidP="00DB4988">
      <w:pPr>
        <w:pStyle w:val="FootnoteText"/>
        <w:jc w:val="both"/>
        <w:rPr>
          <w:rStyle w:val="ezkurwreuab5ozgtqnkl"/>
          <w:rFonts w:ascii="Cambria" w:hAnsi="Cambria" w:cs="Cambria"/>
          <w:i/>
        </w:rPr>
      </w:pPr>
      <w:r w:rsidRPr="009E00B3">
        <w:rPr>
          <w:rFonts w:ascii="GHEA Grapalat" w:hAnsi="GHEA Grapalat"/>
          <w:i/>
          <w:lang w:eastAsia="en-US"/>
        </w:rPr>
        <w:tab/>
      </w:r>
      <w:r w:rsidRPr="00333D83">
        <w:rPr>
          <w:rStyle w:val="ezkurwreuab5ozgtqnkl"/>
          <w:rFonts w:ascii="Cambria" w:hAnsi="Cambria" w:cs="Cambria"/>
          <w:i/>
        </w:rPr>
        <w:t>Срок</w:t>
      </w:r>
      <w:r w:rsidRPr="00333D83">
        <w:rPr>
          <w:rStyle w:val="ezkurwreuab5ozgtqnkl"/>
          <w:i/>
        </w:rPr>
        <w:t xml:space="preserve">, </w:t>
      </w:r>
      <w:r w:rsidRPr="00333D83">
        <w:rPr>
          <w:rStyle w:val="ezkurwreuab5ozgtqnkl"/>
          <w:rFonts w:ascii="Cambria" w:hAnsi="Cambria" w:cs="Cambria"/>
          <w:i/>
        </w:rPr>
        <w:t>установленный</w:t>
      </w:r>
      <w:r w:rsidRPr="00310C8A">
        <w:rPr>
          <w:i/>
        </w:rPr>
        <w:t xml:space="preserve"> </w:t>
      </w:r>
      <w:r w:rsidRPr="009159DC">
        <w:rPr>
          <w:rStyle w:val="ezkurwreuab5ozgtqnkl"/>
          <w:rFonts w:ascii="Cambria" w:hAnsi="Cambria" w:cs="Cambria"/>
          <w:i/>
        </w:rPr>
        <w:t>в</w:t>
      </w:r>
      <w:r w:rsidRPr="00B03623">
        <w:rPr>
          <w:rStyle w:val="ezkurwreuab5ozgtqnkl"/>
          <w:i/>
        </w:rPr>
        <w:t xml:space="preserve"> 5</w:t>
      </w:r>
      <w:r w:rsidRPr="00C02E44">
        <w:rPr>
          <w:rStyle w:val="ezkurwreuab5ozgtqnkl"/>
          <w:rFonts w:asciiTheme="minorHAnsi" w:hAnsiTheme="minorHAnsi"/>
          <w:i/>
        </w:rPr>
        <w:t xml:space="preserve">-ом </w:t>
      </w:r>
      <w:r w:rsidRPr="007B69B6">
        <w:rPr>
          <w:i/>
        </w:rPr>
        <w:t xml:space="preserve"> </w:t>
      </w:r>
      <w:r w:rsidRPr="00550165">
        <w:rPr>
          <w:rStyle w:val="ezkurwreuab5ozgtqnkl"/>
          <w:rFonts w:ascii="Cambria" w:hAnsi="Cambria" w:cs="Cambria"/>
          <w:i/>
        </w:rPr>
        <w:t xml:space="preserve"> предложении настоящего</w:t>
      </w:r>
      <w:r w:rsidRPr="00300146">
        <w:rPr>
          <w:i/>
        </w:rPr>
        <w:t xml:space="preserve"> </w:t>
      </w:r>
      <w:r w:rsidRPr="00F2241E">
        <w:rPr>
          <w:rStyle w:val="ezkurwreuab5ozgtqnkl"/>
          <w:rFonts w:ascii="Cambria" w:hAnsi="Cambria" w:cs="Cambria"/>
          <w:i/>
        </w:rPr>
        <w:t>пункта</w:t>
      </w:r>
      <w:r w:rsidRPr="00077E7F">
        <w:rPr>
          <w:i/>
        </w:rPr>
        <w:t xml:space="preserve">, </w:t>
      </w:r>
      <w:r w:rsidRPr="00077E7F">
        <w:rPr>
          <w:rStyle w:val="ezkurwreuab5ozgtqnkl"/>
          <w:rFonts w:ascii="Cambria" w:hAnsi="Cambria" w:cs="Cambria"/>
          <w:i/>
        </w:rPr>
        <w:t>не</w:t>
      </w:r>
      <w:r w:rsidRPr="00077E7F">
        <w:rPr>
          <w:i/>
        </w:rPr>
        <w:t xml:space="preserve"> </w:t>
      </w:r>
      <w:r w:rsidRPr="00077E7F">
        <w:rPr>
          <w:rStyle w:val="ezkurwreuab5ozgtqnkl"/>
          <w:rFonts w:ascii="Cambria" w:hAnsi="Cambria" w:cs="Cambria"/>
          <w:i/>
        </w:rPr>
        <w:t>может</w:t>
      </w:r>
      <w:r w:rsidRPr="002F49F9">
        <w:rPr>
          <w:rStyle w:val="ezkurwreuab5ozgtqnkl"/>
          <w:i/>
        </w:rPr>
        <w:t xml:space="preserve"> </w:t>
      </w:r>
      <w:r w:rsidRPr="002A3146">
        <w:rPr>
          <w:rStyle w:val="ezkurwreuab5ozgtqnkl"/>
          <w:rFonts w:ascii="Cambria" w:hAnsi="Cambria" w:cs="Cambria"/>
          <w:i/>
        </w:rPr>
        <w:t>быть</w:t>
      </w:r>
      <w:r w:rsidRPr="00942A65">
        <w:rPr>
          <w:rStyle w:val="ezkurwreuab5ozgtqnkl"/>
          <w:i/>
        </w:rPr>
        <w:t xml:space="preserve"> </w:t>
      </w:r>
      <w:r w:rsidRPr="00BC78D1">
        <w:rPr>
          <w:rStyle w:val="ezkurwreuab5ozgtqnkl"/>
          <w:rFonts w:ascii="Cambria" w:hAnsi="Cambria" w:cs="Cambria"/>
          <w:i/>
        </w:rPr>
        <w:t>менее</w:t>
      </w:r>
      <w:r w:rsidRPr="00FA1E3B">
        <w:rPr>
          <w:i/>
        </w:rPr>
        <w:t xml:space="preserve"> </w:t>
      </w:r>
      <w:r w:rsidRPr="00FA1E3B">
        <w:rPr>
          <w:rStyle w:val="ezkurwreuab5ozgtqnkl"/>
          <w:i/>
        </w:rPr>
        <w:t>10</w:t>
      </w:r>
      <w:r w:rsidRPr="00C31EA7">
        <w:rPr>
          <w:i/>
        </w:rPr>
        <w:t xml:space="preserve"> </w:t>
      </w:r>
      <w:r w:rsidRPr="00C31EA7">
        <w:rPr>
          <w:rStyle w:val="ezkurwreuab5ozgtqnkl"/>
          <w:rFonts w:ascii="Cambria" w:hAnsi="Cambria" w:cs="Cambria"/>
          <w:i/>
        </w:rPr>
        <w:t>рабочих</w:t>
      </w:r>
      <w:r w:rsidRPr="00C31EA7">
        <w:rPr>
          <w:i/>
        </w:rPr>
        <w:t xml:space="preserve"> </w:t>
      </w:r>
      <w:r w:rsidRPr="00C31EA7">
        <w:rPr>
          <w:rStyle w:val="ezkurwreuab5ozgtqnkl"/>
          <w:rFonts w:ascii="Cambria" w:hAnsi="Cambria" w:cs="Cambria"/>
          <w:i/>
        </w:rPr>
        <w:t>дней.</w:t>
      </w:r>
    </w:p>
    <w:p w14:paraId="466DD46C" w14:textId="77777777" w:rsidR="00D20650" w:rsidRDefault="00D20650" w:rsidP="00DB4988">
      <w:pPr>
        <w:widowControl w:val="0"/>
        <w:ind w:firstLine="567"/>
        <w:jc w:val="both"/>
        <w:rPr>
          <w:rFonts w:ascii="GHEA Grapalat" w:hAnsi="GHEA Grapalat"/>
          <w:i/>
        </w:rPr>
      </w:pPr>
    </w:p>
    <w:p w14:paraId="7E7B0248" w14:textId="77777777" w:rsidR="00D20650" w:rsidRPr="00AD29CE" w:rsidRDefault="00D20650" w:rsidP="00DB4988">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0137632" w14:textId="77777777" w:rsidR="00D20650" w:rsidRPr="00AD29CE" w:rsidRDefault="00D20650" w:rsidP="00DB4988">
      <w:pPr>
        <w:widowControl w:val="0"/>
        <w:autoSpaceDE w:val="0"/>
        <w:autoSpaceDN w:val="0"/>
        <w:adjustRightInd w:val="0"/>
        <w:jc w:val="right"/>
        <w:rPr>
          <w:rFonts w:ascii="GHEA Grapalat" w:hAnsi="GHEA Grapalat" w:cs="TimesArmenianPSMT"/>
        </w:rPr>
      </w:pPr>
    </w:p>
    <w:p w14:paraId="15AA47B0" w14:textId="77777777" w:rsidR="00D20650" w:rsidRDefault="00D20650" w:rsidP="00DB4988">
      <w:pPr>
        <w:rPr>
          <w:rFonts w:ascii="GHEA Grapalat" w:hAnsi="GHEA Grapalat"/>
        </w:rPr>
      </w:pPr>
      <w:r>
        <w:rPr>
          <w:rFonts w:ascii="GHEA Grapalat" w:hAnsi="GHEA Grapalat"/>
        </w:rPr>
        <w:br w:type="page"/>
      </w:r>
    </w:p>
    <w:p w14:paraId="3795B02A" w14:textId="77777777" w:rsidR="00DA5683" w:rsidRDefault="00DA5683" w:rsidP="00DB4988">
      <w:pPr>
        <w:widowControl w:val="0"/>
        <w:jc w:val="right"/>
        <w:rPr>
          <w:rFonts w:ascii="GHEA Grapalat" w:hAnsi="GHEA Grapalat"/>
          <w:i/>
        </w:rPr>
        <w:sectPr w:rsidR="00DA5683" w:rsidSect="00D20650">
          <w:footerReference w:type="default" r:id="rId9"/>
          <w:footnotePr>
            <w:pos w:val="beneathText"/>
          </w:footnotePr>
          <w:pgSz w:w="11907" w:h="16840" w:code="9"/>
          <w:pgMar w:top="426" w:right="1418" w:bottom="851" w:left="1418" w:header="561" w:footer="561" w:gutter="0"/>
          <w:cols w:space="720"/>
          <w:titlePg/>
          <w:docGrid w:linePitch="326"/>
        </w:sectPr>
      </w:pPr>
    </w:p>
    <w:p w14:paraId="408CF784" w14:textId="04687D25" w:rsidR="00D20650" w:rsidRPr="00AD29CE" w:rsidRDefault="00D20650" w:rsidP="00DB4988">
      <w:pPr>
        <w:widowControl w:val="0"/>
        <w:jc w:val="right"/>
        <w:rPr>
          <w:rFonts w:ascii="GHEA Grapalat" w:hAnsi="GHEA Grapalat"/>
          <w:i/>
        </w:rPr>
      </w:pPr>
      <w:r w:rsidRPr="00AD29CE">
        <w:rPr>
          <w:rFonts w:ascii="GHEA Grapalat" w:hAnsi="GHEA Grapalat"/>
          <w:i/>
        </w:rPr>
        <w:lastRenderedPageBreak/>
        <w:t>Приложение № 1</w:t>
      </w:r>
    </w:p>
    <w:p w14:paraId="7B004EDA" w14:textId="77777777" w:rsidR="00D20650" w:rsidRPr="00AD29CE" w:rsidRDefault="00D20650" w:rsidP="00DB4988">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DE0179" w14:textId="77777777" w:rsidR="00D20650" w:rsidRPr="00AD29CE" w:rsidRDefault="00D20650" w:rsidP="00DB4988">
      <w:pPr>
        <w:widowControl w:val="0"/>
        <w:jc w:val="center"/>
        <w:rPr>
          <w:rFonts w:ascii="GHEA Grapalat" w:hAnsi="GHEA Grapalat"/>
        </w:rPr>
      </w:pPr>
    </w:p>
    <w:p w14:paraId="40EB5799" w14:textId="77777777" w:rsidR="00D20650" w:rsidRPr="00E40AC8" w:rsidRDefault="00D20650" w:rsidP="00DB4988">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5"/>
        <w:t>*</w:t>
      </w:r>
    </w:p>
    <w:p w14:paraId="1F8C5DDA" w14:textId="77777777" w:rsidR="00D20650" w:rsidRPr="00AD29CE" w:rsidRDefault="00D20650" w:rsidP="00DB4988">
      <w:pPr>
        <w:widowControl w:val="0"/>
        <w:jc w:val="right"/>
        <w:rPr>
          <w:rFonts w:ascii="GHEA Grapalat" w:hAnsi="GHEA Grapalat"/>
        </w:rPr>
      </w:pPr>
      <w:r w:rsidRPr="00AD29CE">
        <w:rPr>
          <w:rFonts w:ascii="GHEA Grapalat" w:hAnsi="GHEA Grapalat"/>
        </w:rPr>
        <w:t>драмов РА</w:t>
      </w:r>
    </w:p>
    <w:p w14:paraId="24380BE9" w14:textId="77777777" w:rsidR="00D20650" w:rsidRDefault="00D20650" w:rsidP="00DB4988">
      <w:pPr>
        <w:widowControl w:val="0"/>
        <w:jc w:val="center"/>
        <w:rPr>
          <w:rFonts w:ascii="GHEA Grapalat" w:hAnsi="GHEA Grapalat"/>
        </w:rPr>
      </w:pPr>
    </w:p>
    <w:p w14:paraId="05AE01C7" w14:textId="77777777" w:rsidR="00F26984" w:rsidRDefault="00F26984" w:rsidP="00F26984">
      <w:pPr>
        <w:pStyle w:val="ListParagraph"/>
        <w:widowControl w:val="0"/>
        <w:spacing w:before="360" w:after="360"/>
        <w:ind w:left="360"/>
        <w:jc w:val="center"/>
        <w:rPr>
          <w:rFonts w:ascii="GHEA Grapalat" w:eastAsiaTheme="minorEastAsia" w:hAnsi="GHEA Grapalat" w:cstheme="minorBidi"/>
          <w:b/>
          <w:iCs/>
          <w:sz w:val="20"/>
          <w:szCs w:val="20"/>
          <w:lang w:val="hy-AM" w:eastAsia="en-US"/>
        </w:rPr>
      </w:pPr>
      <w:r w:rsidRPr="00720C3E">
        <w:rPr>
          <w:rFonts w:ascii="GHEA Grapalat" w:eastAsiaTheme="minorEastAsia" w:hAnsi="GHEA Grapalat" w:cstheme="minorBidi"/>
          <w:b/>
          <w:iCs/>
          <w:sz w:val="20"/>
          <w:szCs w:val="20"/>
          <w:lang w:val="hy-AM" w:eastAsia="en-US"/>
        </w:rPr>
        <w:t>Закупка приобретении услуг по "Технико-экономического обоснования (далее ТЭО) строительства новой наземной станции на промежуточном участке станций «Зоравар Андраник» и «Сасунци Давид» Ереванского метрополитена и разработка проектно-сметной документации.</w:t>
      </w:r>
    </w:p>
    <w:tbl>
      <w:tblPr>
        <w:tblW w:w="15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336"/>
        <w:gridCol w:w="5899"/>
        <w:gridCol w:w="827"/>
        <w:gridCol w:w="1526"/>
        <w:gridCol w:w="1333"/>
        <w:gridCol w:w="1455"/>
        <w:gridCol w:w="1945"/>
      </w:tblGrid>
      <w:tr w:rsidR="00F26984" w:rsidRPr="00720C3E" w14:paraId="74533216" w14:textId="77777777" w:rsidTr="00AB0FDD">
        <w:trPr>
          <w:trHeight w:val="406"/>
          <w:jc w:val="center"/>
        </w:trPr>
        <w:tc>
          <w:tcPr>
            <w:tcW w:w="636" w:type="dxa"/>
            <w:vMerge w:val="restart"/>
            <w:vAlign w:val="center"/>
          </w:tcPr>
          <w:p w14:paraId="1B5F72AF" w14:textId="77777777" w:rsidR="00F26984" w:rsidRPr="00E91B5A" w:rsidRDefault="00F26984" w:rsidP="00AB0FDD">
            <w:pPr>
              <w:jc w:val="center"/>
              <w:rPr>
                <w:rFonts w:ascii="GHEA Grapalat" w:hAnsi="GHEA Grapalat" w:cs="Calibri"/>
                <w:b/>
                <w:bCs/>
                <w:iCs/>
                <w:sz w:val="20"/>
                <w:szCs w:val="20"/>
                <w:lang w:val="hy-AM"/>
              </w:rPr>
            </w:pPr>
          </w:p>
        </w:tc>
        <w:tc>
          <w:tcPr>
            <w:tcW w:w="2336" w:type="dxa"/>
            <w:vMerge w:val="restart"/>
            <w:vAlign w:val="center"/>
          </w:tcPr>
          <w:p w14:paraId="37BF613E" w14:textId="77777777" w:rsidR="00F26984" w:rsidRPr="00720C3E" w:rsidRDefault="00F26984" w:rsidP="00AB0FDD">
            <w:pPr>
              <w:jc w:val="center"/>
              <w:rPr>
                <w:rFonts w:ascii="GHEA Grapalat" w:hAnsi="GHEA Grapalat" w:cs="Calibri"/>
                <w:b/>
                <w:bCs/>
                <w:iCs/>
                <w:sz w:val="20"/>
                <w:szCs w:val="20"/>
              </w:rPr>
            </w:pPr>
            <w:r w:rsidRPr="00720C3E">
              <w:rPr>
                <w:rFonts w:ascii="GHEA Grapalat" w:hAnsi="GHEA Grapalat" w:cs="Calibri"/>
                <w:b/>
                <w:bCs/>
                <w:iCs/>
                <w:sz w:val="18"/>
                <w:szCs w:val="18"/>
              </w:rPr>
              <w:t>промежуточный код, предусмотренный планом закупок по классификации ЕЗК (CPV)</w:t>
            </w:r>
          </w:p>
        </w:tc>
        <w:tc>
          <w:tcPr>
            <w:tcW w:w="5899" w:type="dxa"/>
            <w:vMerge w:val="restart"/>
            <w:vAlign w:val="center"/>
          </w:tcPr>
          <w:p w14:paraId="44024DCE" w14:textId="77777777" w:rsidR="00F26984" w:rsidRPr="00720C3E" w:rsidRDefault="00F26984" w:rsidP="00AB0FDD">
            <w:pPr>
              <w:jc w:val="center"/>
              <w:rPr>
                <w:rFonts w:ascii="GHEA Grapalat" w:hAnsi="GHEA Grapalat" w:cs="Calibri"/>
                <w:bCs/>
                <w:iCs/>
                <w:sz w:val="20"/>
                <w:szCs w:val="20"/>
                <w:lang w:val="hy-AM"/>
              </w:rPr>
            </w:pPr>
            <w:r w:rsidRPr="00720C3E">
              <w:rPr>
                <w:rFonts w:ascii="GHEA Grapalat" w:hAnsi="GHEA Grapalat" w:cs="Calibri"/>
                <w:b/>
                <w:bCs/>
                <w:iCs/>
                <w:sz w:val="18"/>
                <w:szCs w:val="18"/>
              </w:rPr>
              <w:t>Техническая характеристика</w:t>
            </w:r>
          </w:p>
        </w:tc>
        <w:tc>
          <w:tcPr>
            <w:tcW w:w="827" w:type="dxa"/>
            <w:vMerge w:val="restart"/>
            <w:vAlign w:val="center"/>
          </w:tcPr>
          <w:p w14:paraId="276FC036" w14:textId="77777777" w:rsidR="00F26984" w:rsidRPr="00720C3E" w:rsidRDefault="00F26984" w:rsidP="00AB0FDD">
            <w:pPr>
              <w:jc w:val="center"/>
              <w:rPr>
                <w:rFonts w:ascii="GHEA Grapalat" w:hAnsi="GHEA Grapalat" w:cs="Calibri"/>
                <w:b/>
                <w:bCs/>
                <w:iCs/>
                <w:sz w:val="20"/>
                <w:szCs w:val="20"/>
              </w:rPr>
            </w:pPr>
            <w:r w:rsidRPr="00720C3E">
              <w:rPr>
                <w:rFonts w:ascii="GHEA Grapalat" w:hAnsi="GHEA Grapalat" w:cs="Calibri"/>
                <w:b/>
                <w:bCs/>
                <w:iCs/>
                <w:sz w:val="18"/>
                <w:szCs w:val="18"/>
              </w:rPr>
              <w:t>Ед. изм.</w:t>
            </w:r>
          </w:p>
        </w:tc>
        <w:tc>
          <w:tcPr>
            <w:tcW w:w="1526" w:type="dxa"/>
            <w:vMerge w:val="restart"/>
            <w:vAlign w:val="center"/>
          </w:tcPr>
          <w:p w14:paraId="052DB26F" w14:textId="77777777" w:rsidR="00F26984" w:rsidRPr="00720C3E" w:rsidRDefault="00F26984" w:rsidP="00AB0FDD">
            <w:pPr>
              <w:jc w:val="center"/>
              <w:rPr>
                <w:rFonts w:ascii="GHEA Grapalat" w:hAnsi="GHEA Grapalat" w:cs="Calibri"/>
                <w:b/>
                <w:bCs/>
                <w:iCs/>
                <w:sz w:val="18"/>
                <w:szCs w:val="18"/>
              </w:rPr>
            </w:pPr>
            <w:r w:rsidRPr="00720C3E">
              <w:rPr>
                <w:rFonts w:ascii="GHEA Grapalat" w:hAnsi="GHEA Grapalat" w:cs="Calibri"/>
                <w:b/>
                <w:bCs/>
                <w:iCs/>
                <w:sz w:val="18"/>
                <w:szCs w:val="18"/>
              </w:rPr>
              <w:t>Общая стоимость</w:t>
            </w:r>
          </w:p>
          <w:p w14:paraId="4523057F" w14:textId="77777777" w:rsidR="00F26984" w:rsidRPr="00720C3E" w:rsidRDefault="00F26984" w:rsidP="00AB0FDD">
            <w:pPr>
              <w:jc w:val="center"/>
              <w:rPr>
                <w:rFonts w:ascii="GHEA Grapalat" w:hAnsi="GHEA Grapalat" w:cs="Calibri"/>
                <w:b/>
                <w:bCs/>
                <w:iCs/>
                <w:sz w:val="20"/>
                <w:szCs w:val="20"/>
              </w:rPr>
            </w:pPr>
            <w:r w:rsidRPr="00720C3E">
              <w:rPr>
                <w:rFonts w:ascii="GHEA Grapalat" w:hAnsi="GHEA Grapalat" w:cs="Calibri"/>
                <w:b/>
                <w:bCs/>
                <w:iCs/>
                <w:sz w:val="18"/>
                <w:szCs w:val="18"/>
                <w:lang w:val="en-GB"/>
              </w:rPr>
              <w:t>AMD</w:t>
            </w:r>
          </w:p>
        </w:tc>
        <w:tc>
          <w:tcPr>
            <w:tcW w:w="1333" w:type="dxa"/>
            <w:vMerge w:val="restart"/>
            <w:vAlign w:val="center"/>
          </w:tcPr>
          <w:p w14:paraId="6B96A350" w14:textId="77777777" w:rsidR="00F26984" w:rsidRPr="00720C3E" w:rsidRDefault="00F26984" w:rsidP="00AB0FDD">
            <w:pPr>
              <w:jc w:val="center"/>
              <w:rPr>
                <w:rFonts w:ascii="GHEA Grapalat" w:hAnsi="GHEA Grapalat" w:cs="Calibri"/>
                <w:b/>
                <w:bCs/>
                <w:iCs/>
                <w:sz w:val="20"/>
                <w:szCs w:val="20"/>
              </w:rPr>
            </w:pPr>
            <w:r w:rsidRPr="00720C3E">
              <w:rPr>
                <w:rFonts w:ascii="GHEA Grapalat" w:hAnsi="GHEA Grapalat" w:cs="Calibri"/>
                <w:b/>
                <w:bCs/>
                <w:iCs/>
                <w:sz w:val="18"/>
                <w:szCs w:val="18"/>
              </w:rPr>
              <w:t>Общее кол</w:t>
            </w:r>
            <w:r w:rsidRPr="00720C3E">
              <w:rPr>
                <w:rFonts w:ascii="GHEA Grapalat" w:hAnsi="GHEA Grapalat" w:cs="Calibri"/>
                <w:b/>
                <w:bCs/>
                <w:iCs/>
                <w:sz w:val="18"/>
                <w:szCs w:val="18"/>
                <w:lang w:val="hy-AM"/>
              </w:rPr>
              <w:t>-</w:t>
            </w:r>
            <w:r w:rsidRPr="00720C3E">
              <w:rPr>
                <w:rFonts w:ascii="GHEA Grapalat" w:hAnsi="GHEA Grapalat" w:cs="Calibri"/>
                <w:b/>
                <w:bCs/>
                <w:iCs/>
                <w:sz w:val="18"/>
                <w:szCs w:val="18"/>
              </w:rPr>
              <w:t>во</w:t>
            </w:r>
          </w:p>
        </w:tc>
        <w:tc>
          <w:tcPr>
            <w:tcW w:w="3400" w:type="dxa"/>
            <w:gridSpan w:val="2"/>
            <w:vAlign w:val="center"/>
          </w:tcPr>
          <w:p w14:paraId="0D042D86" w14:textId="77777777" w:rsidR="00F26984" w:rsidRPr="00720C3E" w:rsidRDefault="00F26984" w:rsidP="00AB0FDD">
            <w:pPr>
              <w:jc w:val="center"/>
              <w:rPr>
                <w:rFonts w:ascii="GHEA Grapalat" w:hAnsi="GHEA Grapalat" w:cs="Calibri"/>
                <w:b/>
                <w:bCs/>
                <w:iCs/>
                <w:sz w:val="20"/>
                <w:szCs w:val="20"/>
              </w:rPr>
            </w:pPr>
            <w:r w:rsidRPr="00720C3E">
              <w:rPr>
                <w:rFonts w:ascii="GHEA Grapalat" w:hAnsi="GHEA Grapalat" w:cs="Calibri"/>
                <w:b/>
                <w:bCs/>
                <w:iCs/>
                <w:sz w:val="18"/>
                <w:szCs w:val="18"/>
              </w:rPr>
              <w:t>предоставления</w:t>
            </w:r>
          </w:p>
        </w:tc>
      </w:tr>
      <w:tr w:rsidR="00F26984" w:rsidRPr="00720C3E" w14:paraId="424C5FD6" w14:textId="77777777" w:rsidTr="00AB0FDD">
        <w:trPr>
          <w:trHeight w:val="878"/>
          <w:jc w:val="center"/>
        </w:trPr>
        <w:tc>
          <w:tcPr>
            <w:tcW w:w="636" w:type="dxa"/>
            <w:vMerge/>
            <w:vAlign w:val="center"/>
          </w:tcPr>
          <w:p w14:paraId="36B56FFA" w14:textId="77777777" w:rsidR="00F26984" w:rsidRPr="00720C3E" w:rsidRDefault="00F26984" w:rsidP="00AB0FDD">
            <w:pPr>
              <w:rPr>
                <w:rFonts w:ascii="GHEA Grapalat" w:hAnsi="GHEA Grapalat" w:cs="Calibri"/>
                <w:b/>
                <w:bCs/>
                <w:iCs/>
                <w:sz w:val="20"/>
                <w:szCs w:val="20"/>
              </w:rPr>
            </w:pPr>
          </w:p>
        </w:tc>
        <w:tc>
          <w:tcPr>
            <w:tcW w:w="2336" w:type="dxa"/>
            <w:vMerge/>
            <w:vAlign w:val="center"/>
          </w:tcPr>
          <w:p w14:paraId="69959891" w14:textId="77777777" w:rsidR="00F26984" w:rsidRPr="00720C3E" w:rsidRDefault="00F26984" w:rsidP="00AB0FDD">
            <w:pPr>
              <w:jc w:val="center"/>
              <w:rPr>
                <w:rFonts w:ascii="GHEA Grapalat" w:hAnsi="GHEA Grapalat" w:cs="Calibri"/>
                <w:b/>
                <w:bCs/>
                <w:iCs/>
                <w:sz w:val="20"/>
                <w:szCs w:val="20"/>
              </w:rPr>
            </w:pPr>
          </w:p>
        </w:tc>
        <w:tc>
          <w:tcPr>
            <w:tcW w:w="5899" w:type="dxa"/>
            <w:vMerge/>
            <w:vAlign w:val="center"/>
          </w:tcPr>
          <w:p w14:paraId="2B0AEF35" w14:textId="77777777" w:rsidR="00F26984" w:rsidRPr="00720C3E" w:rsidRDefault="00F26984" w:rsidP="00AB0FDD">
            <w:pPr>
              <w:jc w:val="center"/>
              <w:rPr>
                <w:rFonts w:ascii="GHEA Grapalat" w:hAnsi="GHEA Grapalat" w:cs="Calibri"/>
                <w:b/>
                <w:bCs/>
                <w:iCs/>
                <w:sz w:val="20"/>
                <w:szCs w:val="20"/>
              </w:rPr>
            </w:pPr>
          </w:p>
        </w:tc>
        <w:tc>
          <w:tcPr>
            <w:tcW w:w="827" w:type="dxa"/>
            <w:vMerge/>
            <w:vAlign w:val="center"/>
          </w:tcPr>
          <w:p w14:paraId="5D8799BF" w14:textId="77777777" w:rsidR="00F26984" w:rsidRPr="00720C3E" w:rsidRDefault="00F26984" w:rsidP="00AB0FDD">
            <w:pPr>
              <w:jc w:val="center"/>
              <w:rPr>
                <w:rFonts w:ascii="GHEA Grapalat" w:hAnsi="GHEA Grapalat" w:cs="Calibri"/>
                <w:b/>
                <w:bCs/>
                <w:iCs/>
                <w:sz w:val="20"/>
                <w:szCs w:val="20"/>
              </w:rPr>
            </w:pPr>
          </w:p>
        </w:tc>
        <w:tc>
          <w:tcPr>
            <w:tcW w:w="1526" w:type="dxa"/>
            <w:vMerge/>
            <w:vAlign w:val="center"/>
          </w:tcPr>
          <w:p w14:paraId="362217E4" w14:textId="77777777" w:rsidR="00F26984" w:rsidRPr="00720C3E" w:rsidRDefault="00F26984" w:rsidP="00AB0FDD">
            <w:pPr>
              <w:jc w:val="center"/>
              <w:rPr>
                <w:rFonts w:ascii="GHEA Grapalat" w:hAnsi="GHEA Grapalat" w:cs="Calibri"/>
                <w:b/>
                <w:bCs/>
                <w:iCs/>
                <w:sz w:val="20"/>
                <w:szCs w:val="20"/>
              </w:rPr>
            </w:pPr>
          </w:p>
        </w:tc>
        <w:tc>
          <w:tcPr>
            <w:tcW w:w="1333" w:type="dxa"/>
            <w:vMerge/>
            <w:vAlign w:val="center"/>
          </w:tcPr>
          <w:p w14:paraId="54FB680F" w14:textId="77777777" w:rsidR="00F26984" w:rsidRPr="00720C3E" w:rsidRDefault="00F26984" w:rsidP="00AB0FDD">
            <w:pPr>
              <w:jc w:val="center"/>
              <w:rPr>
                <w:rFonts w:ascii="GHEA Grapalat" w:hAnsi="GHEA Grapalat" w:cs="Calibri"/>
                <w:b/>
                <w:bCs/>
                <w:iCs/>
                <w:sz w:val="20"/>
                <w:szCs w:val="20"/>
              </w:rPr>
            </w:pPr>
          </w:p>
        </w:tc>
        <w:tc>
          <w:tcPr>
            <w:tcW w:w="1455" w:type="dxa"/>
            <w:vAlign w:val="center"/>
          </w:tcPr>
          <w:p w14:paraId="4BD3E64F" w14:textId="77777777" w:rsidR="00F26984" w:rsidRPr="00720C3E" w:rsidRDefault="00F26984" w:rsidP="00AB0FDD">
            <w:pPr>
              <w:jc w:val="center"/>
              <w:rPr>
                <w:rFonts w:ascii="GHEA Grapalat" w:hAnsi="GHEA Grapalat" w:cs="Calibri"/>
                <w:b/>
                <w:bCs/>
                <w:iCs/>
                <w:sz w:val="18"/>
                <w:szCs w:val="18"/>
              </w:rPr>
            </w:pPr>
          </w:p>
          <w:p w14:paraId="1B373CE4" w14:textId="77777777" w:rsidR="00F26984" w:rsidRPr="00720C3E" w:rsidRDefault="00F26984" w:rsidP="00AB0FDD">
            <w:pPr>
              <w:jc w:val="center"/>
              <w:rPr>
                <w:rFonts w:ascii="GHEA Grapalat" w:hAnsi="GHEA Grapalat"/>
              </w:rPr>
            </w:pPr>
            <w:r w:rsidRPr="00720C3E">
              <w:rPr>
                <w:rFonts w:ascii="GHEA Grapalat" w:hAnsi="GHEA Grapalat" w:cs="Calibri"/>
                <w:b/>
                <w:bCs/>
                <w:iCs/>
                <w:sz w:val="18"/>
                <w:szCs w:val="18"/>
              </w:rPr>
              <w:t>адрес</w:t>
            </w:r>
          </w:p>
          <w:p w14:paraId="3127C8A7" w14:textId="77777777" w:rsidR="00F26984" w:rsidRPr="00720C3E" w:rsidRDefault="00F26984" w:rsidP="00AB0FDD">
            <w:pPr>
              <w:jc w:val="center"/>
              <w:rPr>
                <w:rFonts w:ascii="GHEA Grapalat" w:hAnsi="GHEA Grapalat" w:cs="Calibri"/>
                <w:b/>
                <w:bCs/>
                <w:iCs/>
                <w:sz w:val="20"/>
                <w:szCs w:val="20"/>
              </w:rPr>
            </w:pPr>
          </w:p>
        </w:tc>
        <w:tc>
          <w:tcPr>
            <w:tcW w:w="1945" w:type="dxa"/>
            <w:vAlign w:val="center"/>
          </w:tcPr>
          <w:p w14:paraId="5E496FA1" w14:textId="77777777" w:rsidR="00F26984" w:rsidRPr="00720C3E" w:rsidRDefault="00F26984" w:rsidP="00AB0FDD">
            <w:pPr>
              <w:jc w:val="center"/>
              <w:rPr>
                <w:rFonts w:ascii="GHEA Grapalat" w:hAnsi="GHEA Grapalat" w:cs="Arial"/>
                <w:color w:val="000000"/>
                <w:sz w:val="20"/>
                <w:szCs w:val="20"/>
              </w:rPr>
            </w:pPr>
            <w:r w:rsidRPr="00720C3E">
              <w:rPr>
                <w:rFonts w:ascii="GHEA Grapalat" w:hAnsi="GHEA Grapalat" w:cs="Arial"/>
                <w:color w:val="000000"/>
                <w:sz w:val="20"/>
                <w:szCs w:val="20"/>
              </w:rPr>
              <w:t>срок</w:t>
            </w:r>
          </w:p>
        </w:tc>
      </w:tr>
      <w:tr w:rsidR="003321CE" w:rsidRPr="00E91B5A" w14:paraId="45D1D5E0" w14:textId="77777777" w:rsidTr="00AB0FDD">
        <w:trPr>
          <w:trHeight w:val="416"/>
          <w:jc w:val="center"/>
        </w:trPr>
        <w:tc>
          <w:tcPr>
            <w:tcW w:w="636" w:type="dxa"/>
            <w:vAlign w:val="center"/>
            <w:hideMark/>
          </w:tcPr>
          <w:p w14:paraId="0705613F" w14:textId="77777777" w:rsidR="003321CE" w:rsidRPr="00720C3E" w:rsidRDefault="003321CE" w:rsidP="003321CE">
            <w:pPr>
              <w:jc w:val="center"/>
              <w:rPr>
                <w:rFonts w:ascii="GHEA Grapalat" w:hAnsi="GHEA Grapalat" w:cs="Calibri"/>
                <w:sz w:val="20"/>
                <w:szCs w:val="20"/>
                <w:lang w:val="hy-AM"/>
              </w:rPr>
            </w:pPr>
            <w:r w:rsidRPr="00720C3E">
              <w:rPr>
                <w:rFonts w:ascii="GHEA Grapalat" w:hAnsi="GHEA Grapalat" w:cs="Calibri"/>
                <w:sz w:val="20"/>
                <w:szCs w:val="20"/>
                <w:lang w:val="hy-AM"/>
              </w:rPr>
              <w:t>1</w:t>
            </w:r>
          </w:p>
        </w:tc>
        <w:tc>
          <w:tcPr>
            <w:tcW w:w="2336" w:type="dxa"/>
            <w:vAlign w:val="center"/>
            <w:hideMark/>
          </w:tcPr>
          <w:p w14:paraId="747072D1" w14:textId="2515730D" w:rsidR="003321CE" w:rsidRPr="00720C3E" w:rsidRDefault="003321CE" w:rsidP="003321CE">
            <w:pPr>
              <w:jc w:val="center"/>
              <w:rPr>
                <w:rFonts w:ascii="GHEA Grapalat" w:hAnsi="GHEA Grapalat" w:cs="Calibri"/>
                <w:sz w:val="20"/>
                <w:szCs w:val="20"/>
              </w:rPr>
            </w:pPr>
            <w:r w:rsidRPr="00BE012F">
              <w:rPr>
                <w:rFonts w:ascii="GHEA Grapalat" w:eastAsia="GHEA Grapalat" w:hAnsi="GHEA Grapalat" w:cs="GHEA Grapalat"/>
              </w:rPr>
              <w:t>71331500/50</w:t>
            </w:r>
            <w:r>
              <w:rPr>
                <w:rFonts w:ascii="GHEA Grapalat" w:eastAsia="GHEA Grapalat" w:hAnsi="GHEA Grapalat" w:cs="GHEA Grapalat"/>
              </w:rPr>
              <w:t>1</w:t>
            </w:r>
          </w:p>
        </w:tc>
        <w:tc>
          <w:tcPr>
            <w:tcW w:w="5899" w:type="dxa"/>
            <w:vAlign w:val="center"/>
            <w:hideMark/>
          </w:tcPr>
          <w:p w14:paraId="5DB21F9C" w14:textId="77777777" w:rsidR="003321CE" w:rsidRPr="00BE012F" w:rsidRDefault="003321CE" w:rsidP="003321CE">
            <w:pPr>
              <w:pStyle w:val="NormalWeb"/>
              <w:spacing w:before="120" w:beforeAutospacing="0" w:after="120" w:afterAutospacing="0"/>
              <w:ind w:left="280" w:hanging="280"/>
              <w:rPr>
                <w:rFonts w:ascii="GHEA Grapalat" w:hAnsi="GHEA Grapalat"/>
                <w:sz w:val="22"/>
                <w:szCs w:val="22"/>
              </w:rPr>
            </w:pPr>
            <w:r w:rsidRPr="00BE012F">
              <w:rPr>
                <w:rFonts w:ascii="GHEA Grapalat" w:hAnsi="GHEA Grapalat" w:cs="Arial"/>
                <w:b/>
                <w:bCs/>
                <w:sz w:val="22"/>
                <w:szCs w:val="22"/>
              </w:rPr>
              <w:t>1.</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Общее описание</w:t>
            </w:r>
          </w:p>
          <w:p w14:paraId="15738408"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 xml:space="preserve">Метрополитен имени К.Демирчяна является ключевой инфраструктурой экосистемы общественного транспорта города, обеспечивая эффективную, надежную, безопасную и экологически устойчивую мобильность для тысяч пассажиров и жителей ежедневно. В рамках градостроительства Еревана и, соответственно, модернизации и мобильности транспортной системы, мэрия Еревана ставит своей </w:t>
            </w:r>
            <w:r w:rsidRPr="00BE012F">
              <w:rPr>
                <w:rFonts w:ascii="GHEA Grapalat" w:hAnsi="GHEA Grapalat" w:cs="Arial"/>
                <w:sz w:val="22"/>
                <w:szCs w:val="22"/>
              </w:rPr>
              <w:lastRenderedPageBreak/>
              <w:t>целью расширение и модернизацию услуг метрополитена путем строительства новой станции (с условным названием «Сурмалу») «Зоравар Андраник» и «Сасунци Давид». на промежуточном участке станций.</w:t>
            </w:r>
          </w:p>
          <w:p w14:paraId="0B9CF104"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Кроме того, пассажирские поезда компании уже более сорока лет курсируют по существующему мосту на указанном участке, на пересечении улиц Кристапор и Севан.</w:t>
            </w:r>
          </w:p>
          <w:p w14:paraId="1ED6CC38"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С 2010 года техническое состояние моста является тревожным, его важнейшие конструкции были повреждены из-за многочисленных наездов большегрузных автомобилей на ответственные элементы.</w:t>
            </w:r>
          </w:p>
          <w:p w14:paraId="316548CD"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Учитывая, что расположение новой станции в непосредственной близости от моста существенно изменит режим движения поездов (вынужденные многократные остановки, возможные случаи резкого торможения и т.п.), что приведет к дополнительным и непредвиденным динамическим воздействиям на мост, его и без того неудовлетворительное состояние может стать критическим.</w:t>
            </w:r>
          </w:p>
          <w:p w14:paraId="15A6ACC1"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Таким образом, основной целью инвестиционной программы является повышение доступности, улучшение интеграции общественного транспорта и значительное улучшение транспортного опыта жителей.</w:t>
            </w:r>
          </w:p>
          <w:p w14:paraId="363E1825"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 xml:space="preserve">Второстепенной целью инвестиционного проекта является существенное преобразование и улучшение городской среды на прилегающей к проекту территории </w:t>
            </w:r>
            <w:r w:rsidRPr="00BE012F">
              <w:rPr>
                <w:rFonts w:ascii="GHEA Grapalat" w:hAnsi="GHEA Grapalat" w:cs="Arial"/>
                <w:sz w:val="22"/>
                <w:szCs w:val="22"/>
              </w:rPr>
              <w:lastRenderedPageBreak/>
              <w:t>за счет строительства новой станции, повышение ее инвестиционной привлекательности с целью создания общественных и современных жилых комплексов, общественных зеленых насаждений и зон отдыха.</w:t>
            </w:r>
          </w:p>
          <w:p w14:paraId="0731077B"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Чтобы гарантировать устойчивость проекта и получить максимальную отдачу от вложенных средств, на начальном этапе задачи необходимо провести технико-экономическое обоснование, чтобы оценить различные альтернативы станции, техническую и финансовую жизнеспособность, а также оптимизировать меры по смягчению воздействия на окружающую среду и общество.</w:t>
            </w:r>
          </w:p>
          <w:p w14:paraId="7EF8AA75"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Инвестиционная программа соответствует общей стратегии городской мобильности Еревана, основой которой является формирование развитой и мультимодальной транспортно-коммуникационной сети, обеспечивающей комфортные и безопасные поездки.</w:t>
            </w:r>
          </w:p>
          <w:p w14:paraId="24B05439"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Таким образом, данное технико-экономическое обоснование проводится с целью оценки общей технической и финансовой целесообразности и обоснованности инвестиционного проекта.</w:t>
            </w:r>
          </w:p>
          <w:p w14:paraId="1B9BE327"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 xml:space="preserve">Кроме того, результаты технико-экономического обоснования станут краеугольным камнем для принятия будущих инвестиционных решений по строительству новой станции и реконструкции прилегающего моста, а также для проведения переговоров о финансировании проекта с различными потенциальными партнерами </w:t>
            </w:r>
            <w:r w:rsidRPr="00BE012F">
              <w:rPr>
                <w:rFonts w:ascii="GHEA Grapalat" w:hAnsi="GHEA Grapalat" w:cs="Arial"/>
                <w:sz w:val="22"/>
                <w:szCs w:val="22"/>
              </w:rPr>
              <w:lastRenderedPageBreak/>
              <w:t>(правительство, международные финансовые организации, частный сектор).</w:t>
            </w:r>
          </w:p>
          <w:p w14:paraId="46661DD8" w14:textId="77777777" w:rsidR="003321CE" w:rsidRPr="00BE012F" w:rsidRDefault="003321CE" w:rsidP="003321CE">
            <w:pPr>
              <w:jc w:val="both"/>
              <w:rPr>
                <w:rFonts w:ascii="GHEA Grapalat" w:hAnsi="GHEA Grapalat" w:cs="Arial"/>
                <w:b/>
                <w:bCs/>
              </w:rPr>
            </w:pPr>
            <w:r w:rsidRPr="00BE012F">
              <w:rPr>
                <w:rFonts w:ascii="GHEA Grapalat" w:hAnsi="GHEA Grapalat" w:cs="Arial"/>
                <w:b/>
                <w:bCs/>
              </w:rPr>
              <w:t>2.</w:t>
            </w:r>
            <w:r w:rsidRPr="00BE012F">
              <w:rPr>
                <w:rFonts w:ascii="GHEA Grapalat" w:hAnsi="GHEA Grapalat"/>
              </w:rPr>
              <w:t xml:space="preserve"> </w:t>
            </w:r>
            <w:r w:rsidRPr="00BE012F">
              <w:rPr>
                <w:rFonts w:ascii="Calibri" w:hAnsi="Calibri" w:cs="Calibri"/>
              </w:rPr>
              <w:t> </w:t>
            </w:r>
            <w:r w:rsidRPr="00BE012F">
              <w:rPr>
                <w:rFonts w:ascii="GHEA Grapalat" w:hAnsi="GHEA Grapalat"/>
              </w:rPr>
              <w:t xml:space="preserve"> </w:t>
            </w:r>
            <w:r w:rsidRPr="00BE012F">
              <w:rPr>
                <w:rFonts w:ascii="GHEA Grapalat" w:hAnsi="GHEA Grapalat" w:cs="Arial"/>
                <w:b/>
                <w:bCs/>
              </w:rPr>
              <w:t xml:space="preserve">Территория проекта </w:t>
            </w:r>
          </w:p>
          <w:p w14:paraId="5693B6AB"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Ориентировочная территория инвестиционного проекта включает участки, прилегающие к пересечению улиц Кристапор и Севан.</w:t>
            </w:r>
          </w:p>
          <w:p w14:paraId="7BD397BB"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Таким образом, новая станция будет иметь стратегическое значение с точки зрения улучшения транспортной доступности и сообщения территории, ограниченной проспектами Аршакуняц и Тиграна Меца.</w:t>
            </w:r>
          </w:p>
          <w:p w14:paraId="7F70EA6C"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Оценка потенциала будущего развития территории основана на предположении, что строительство станции может существенно стимулировать инвестиции и сформировать на указанной территории ценный городской узел.</w:t>
            </w:r>
          </w:p>
          <w:p w14:paraId="29DE3D6D"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Основными особенностями территории проекта являются:</w:t>
            </w:r>
          </w:p>
          <w:p w14:paraId="4DE752BE" w14:textId="77777777" w:rsidR="003321CE" w:rsidRPr="00BE012F" w:rsidRDefault="003321CE" w:rsidP="003321CE">
            <w:pPr>
              <w:pStyle w:val="NormalWeb"/>
              <w:numPr>
                <w:ilvl w:val="0"/>
                <w:numId w:val="41"/>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уже существующая транспортная инфраструктура. включает в себя основные дороги, перекрестки, мосты и железнодорожные линии,</w:t>
            </w:r>
          </w:p>
          <w:p w14:paraId="3E5E1C30" w14:textId="77777777" w:rsidR="003321CE" w:rsidRPr="00BE012F" w:rsidRDefault="003321CE" w:rsidP="003321CE">
            <w:pPr>
              <w:pStyle w:val="NormalWeb"/>
              <w:numPr>
                <w:ilvl w:val="0"/>
                <w:numId w:val="41"/>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землепользование. смешанная структура жилых районов, коммерческих центров и промышленных зон,</w:t>
            </w:r>
          </w:p>
          <w:p w14:paraId="3B6C3D1F" w14:textId="77777777" w:rsidR="003321CE" w:rsidRPr="00BE012F" w:rsidRDefault="003321CE" w:rsidP="003321CE">
            <w:pPr>
              <w:pStyle w:val="NormalWeb"/>
              <w:numPr>
                <w:ilvl w:val="0"/>
                <w:numId w:val="41"/>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Факторы окружающей среды. Близость к зеленым насаждениям, чувствительным к шуму зонам и возможным воздействиям на окружающую среду,</w:t>
            </w:r>
          </w:p>
          <w:p w14:paraId="4271A661" w14:textId="77777777" w:rsidR="003321CE" w:rsidRPr="00BE012F" w:rsidRDefault="003321CE" w:rsidP="003321CE">
            <w:pPr>
              <w:pStyle w:val="NormalWeb"/>
              <w:numPr>
                <w:ilvl w:val="0"/>
                <w:numId w:val="41"/>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 xml:space="preserve">участие сторон. многих государственных и частных заинтересованных сторон, включая жителей, </w:t>
            </w:r>
            <w:r w:rsidRPr="00BE012F">
              <w:rPr>
                <w:rFonts w:ascii="GHEA Grapalat" w:hAnsi="GHEA Grapalat" w:cs="Arial"/>
                <w:sz w:val="22"/>
                <w:szCs w:val="22"/>
              </w:rPr>
              <w:lastRenderedPageBreak/>
              <w:t>субъектов предпринимательской деятельности, транспортных операторов.</w:t>
            </w:r>
          </w:p>
          <w:p w14:paraId="1D08A218"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В ходе исследования будет оценена интеграция новой станции в существующую городскую среду с обеспечением минимального уровня нарушений и максимальной пользы.</w:t>
            </w:r>
          </w:p>
          <w:p w14:paraId="6F3F37CD"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Предметом исследования также является рассмотрение работ по сейсмоукреплению и реабилитации существующего моста в контексте перспективы строительства новой станции.</w:t>
            </w:r>
          </w:p>
          <w:p w14:paraId="674C9F71"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Также ожидается, что будут выявлены альтернативные варианты транспортировки для обеспечения более эффективного использования ресурсов и городского пространства.</w:t>
            </w:r>
          </w:p>
          <w:p w14:paraId="018DA884"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В рамках исследования необходимо рассмотреть возможности повышения стоимости земли, создаваемые под влиянием проекта, и их возможную связь с механизмами финансирования проекта.</w:t>
            </w:r>
          </w:p>
          <w:p w14:paraId="32868A19" w14:textId="77777777" w:rsidR="003321CE" w:rsidRPr="00BE012F" w:rsidRDefault="003321CE" w:rsidP="003321CE">
            <w:pPr>
              <w:pStyle w:val="NormalWeb"/>
              <w:spacing w:before="120" w:beforeAutospacing="0" w:after="120" w:afterAutospacing="0"/>
              <w:ind w:left="280" w:hanging="280"/>
              <w:jc w:val="both"/>
              <w:rPr>
                <w:rFonts w:ascii="GHEA Grapalat" w:hAnsi="GHEA Grapalat"/>
                <w:sz w:val="22"/>
                <w:szCs w:val="22"/>
              </w:rPr>
            </w:pPr>
            <w:r w:rsidRPr="00BE012F">
              <w:rPr>
                <w:rFonts w:ascii="GHEA Grapalat" w:hAnsi="GHEA Grapalat" w:cs="Arial"/>
                <w:b/>
                <w:bCs/>
                <w:sz w:val="22"/>
                <w:szCs w:val="22"/>
              </w:rPr>
              <w:t>3.</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Общий объем технико-экономического обоснования</w:t>
            </w:r>
          </w:p>
          <w:p w14:paraId="6E6CB91F"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Исследование должно быть проведено на основании постановления Правительства Республики Армения от 29.02.2023 г. № 175-Н «Об утверждении Порядка отбора, разработки, оценки и определения приоритетов государственных инвестиционных программ».</w:t>
            </w:r>
          </w:p>
          <w:p w14:paraId="5C06D003"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 xml:space="preserve">Технико-экономическое обоснование должно включать комплексную оценку технических, экономических, </w:t>
            </w:r>
            <w:r w:rsidRPr="00BE012F">
              <w:rPr>
                <w:rFonts w:ascii="GHEA Grapalat" w:hAnsi="GHEA Grapalat" w:cs="Arial"/>
                <w:sz w:val="22"/>
                <w:szCs w:val="22"/>
              </w:rPr>
              <w:lastRenderedPageBreak/>
              <w:t>финансовых, экологических, институциональных и правовых составляющих инвестиционного проекта в соответствии с передовой международной практикой.</w:t>
            </w:r>
          </w:p>
          <w:p w14:paraId="0C66DAFC"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Учитывая возможное финансирование проекта за счет международных партнеров, в исследовании также следует учитывать опыт и рекомендации международных финансовых партнеров (например, Азиатского банка развития, Всемирного банка, Европейского банка реконструкции и развития и т. д.).</w:t>
            </w:r>
          </w:p>
          <w:p w14:paraId="60EBAB7E"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Минимально необходимое содержание исследования должно включать следующие направления и исчерпывающую проработку вопросов, оценку и обобщающие выводы и предложения, а именно:</w:t>
            </w:r>
          </w:p>
          <w:p w14:paraId="4C1EF895"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1)</w:t>
            </w:r>
            <w:r w:rsidRPr="00BE012F">
              <w:rPr>
                <w:rStyle w:val="apple-tab-span"/>
                <w:rFonts w:ascii="GHEA Grapalat" w:eastAsia="MS Mincho" w:hAnsi="GHEA Grapalat"/>
                <w:sz w:val="22"/>
                <w:szCs w:val="22"/>
              </w:rPr>
              <w:tab/>
            </w:r>
            <w:r w:rsidRPr="00BE012F">
              <w:rPr>
                <w:rFonts w:ascii="GHEA Grapalat" w:hAnsi="GHEA Grapalat" w:cs="Arial"/>
                <w:b/>
                <w:bCs/>
                <w:sz w:val="22"/>
                <w:szCs w:val="22"/>
              </w:rPr>
              <w:t>Анализ ситуации</w:t>
            </w:r>
          </w:p>
          <w:p w14:paraId="5B3356FA" w14:textId="77777777" w:rsidR="003321CE" w:rsidRPr="00BE012F" w:rsidRDefault="003321CE" w:rsidP="003321CE">
            <w:pPr>
              <w:pStyle w:val="NormalWeb"/>
              <w:numPr>
                <w:ilvl w:val="0"/>
                <w:numId w:val="42"/>
              </w:numPr>
              <w:spacing w:before="0" w:beforeAutospacing="0" w:after="0" w:afterAutospacing="0"/>
              <w:ind w:left="322" w:hanging="283"/>
              <w:jc w:val="both"/>
              <w:rPr>
                <w:rFonts w:ascii="GHEA Grapalat" w:hAnsi="GHEA Grapalat"/>
                <w:sz w:val="22"/>
                <w:szCs w:val="22"/>
              </w:rPr>
            </w:pPr>
            <w:r w:rsidRPr="00BE012F">
              <w:rPr>
                <w:rFonts w:ascii="GHEA Grapalat" w:hAnsi="GHEA Grapalat" w:cs="Arial"/>
                <w:sz w:val="22"/>
                <w:szCs w:val="22"/>
              </w:rPr>
              <w:t>изучение социально-экономического контекста территории проекта с основными социально-экономическими показателями</w:t>
            </w:r>
          </w:p>
          <w:p w14:paraId="5B9C8F68" w14:textId="77777777" w:rsidR="003321CE" w:rsidRPr="00BE012F" w:rsidRDefault="003321CE" w:rsidP="003321CE">
            <w:pPr>
              <w:pStyle w:val="NormalWeb"/>
              <w:numPr>
                <w:ilvl w:val="0"/>
                <w:numId w:val="42"/>
              </w:numPr>
              <w:spacing w:before="0" w:beforeAutospacing="0" w:after="0" w:afterAutospacing="0"/>
              <w:ind w:left="322" w:hanging="283"/>
              <w:jc w:val="both"/>
              <w:rPr>
                <w:rFonts w:ascii="GHEA Grapalat" w:hAnsi="GHEA Grapalat"/>
                <w:sz w:val="22"/>
                <w:szCs w:val="22"/>
              </w:rPr>
            </w:pPr>
            <w:r w:rsidRPr="00BE012F">
              <w:rPr>
                <w:rFonts w:ascii="GHEA Grapalat" w:hAnsi="GHEA Grapalat" w:cs="Arial"/>
                <w:sz w:val="22"/>
                <w:szCs w:val="22"/>
              </w:rPr>
              <w:t>краткое аналитическое описание существующих государственных и общественных политик и стратегических документов, включая генеральный план</w:t>
            </w:r>
          </w:p>
          <w:p w14:paraId="203679C6" w14:textId="77777777" w:rsidR="003321CE" w:rsidRPr="00BE012F" w:rsidRDefault="003321CE" w:rsidP="003321CE">
            <w:pPr>
              <w:pStyle w:val="NormalWeb"/>
              <w:numPr>
                <w:ilvl w:val="0"/>
                <w:numId w:val="42"/>
              </w:numPr>
              <w:spacing w:before="0" w:beforeAutospacing="0" w:after="0" w:afterAutospacing="0"/>
              <w:ind w:left="322" w:hanging="283"/>
              <w:jc w:val="both"/>
              <w:rPr>
                <w:rFonts w:ascii="GHEA Grapalat" w:hAnsi="GHEA Grapalat"/>
                <w:sz w:val="22"/>
                <w:szCs w:val="22"/>
              </w:rPr>
            </w:pPr>
            <w:r w:rsidRPr="00BE012F">
              <w:rPr>
                <w:rFonts w:ascii="GHEA Grapalat" w:hAnsi="GHEA Grapalat" w:cs="Arial"/>
                <w:sz w:val="22"/>
                <w:szCs w:val="22"/>
              </w:rPr>
              <w:t>идентификация и общее описание ключевых заинтересованных сторон</w:t>
            </w:r>
          </w:p>
          <w:p w14:paraId="64EA7778" w14:textId="77777777" w:rsidR="003321CE" w:rsidRPr="00BE012F" w:rsidRDefault="003321CE" w:rsidP="003321CE">
            <w:pPr>
              <w:pStyle w:val="NormalWeb"/>
              <w:numPr>
                <w:ilvl w:val="0"/>
                <w:numId w:val="42"/>
              </w:numPr>
              <w:spacing w:before="0" w:beforeAutospacing="0" w:after="0" w:afterAutospacing="0"/>
              <w:ind w:left="322" w:hanging="283"/>
              <w:jc w:val="both"/>
              <w:rPr>
                <w:rFonts w:ascii="GHEA Grapalat" w:hAnsi="GHEA Grapalat" w:cs="Arial"/>
                <w:sz w:val="22"/>
                <w:szCs w:val="22"/>
              </w:rPr>
            </w:pPr>
            <w:r w:rsidRPr="00BE012F">
              <w:rPr>
                <w:rFonts w:ascii="GHEA Grapalat" w:hAnsi="GHEA Grapalat" w:cs="Arial"/>
                <w:sz w:val="22"/>
                <w:szCs w:val="22"/>
              </w:rPr>
              <w:t xml:space="preserve">Картографирование заинтересованных сторон, включая </w:t>
            </w:r>
          </w:p>
          <w:p w14:paraId="11F62EEF" w14:textId="77777777" w:rsidR="003321CE" w:rsidRPr="00BE012F" w:rsidRDefault="003321CE" w:rsidP="003321CE">
            <w:pPr>
              <w:pStyle w:val="NormalWeb"/>
              <w:numPr>
                <w:ilvl w:val="0"/>
                <w:numId w:val="42"/>
              </w:numPr>
              <w:spacing w:before="0" w:beforeAutospacing="0" w:after="0" w:afterAutospacing="0"/>
              <w:ind w:left="322" w:hanging="283"/>
              <w:jc w:val="both"/>
              <w:rPr>
                <w:rFonts w:ascii="GHEA Grapalat" w:hAnsi="GHEA Grapalat"/>
                <w:sz w:val="22"/>
                <w:szCs w:val="22"/>
              </w:rPr>
            </w:pPr>
            <w:r w:rsidRPr="00BE012F">
              <w:rPr>
                <w:rFonts w:ascii="GHEA Grapalat" w:hAnsi="GHEA Grapalat" w:cs="Arial"/>
                <w:sz w:val="22"/>
                <w:szCs w:val="22"/>
              </w:rPr>
              <w:t>общая оценка существующей транспортной инфраструктуры и альтернативных маршрутов</w:t>
            </w:r>
          </w:p>
          <w:p w14:paraId="2C732F5D" w14:textId="77777777" w:rsidR="003321CE" w:rsidRPr="00BE012F" w:rsidRDefault="003321CE" w:rsidP="003321CE">
            <w:pPr>
              <w:pStyle w:val="NormalWeb"/>
              <w:numPr>
                <w:ilvl w:val="0"/>
                <w:numId w:val="42"/>
              </w:numPr>
              <w:spacing w:before="0" w:beforeAutospacing="0" w:after="0" w:afterAutospacing="0"/>
              <w:ind w:left="322" w:hanging="283"/>
              <w:jc w:val="both"/>
              <w:rPr>
                <w:rFonts w:ascii="GHEA Grapalat" w:hAnsi="GHEA Grapalat"/>
                <w:sz w:val="22"/>
                <w:szCs w:val="22"/>
              </w:rPr>
            </w:pPr>
            <w:r w:rsidRPr="00BE012F">
              <w:rPr>
                <w:rFonts w:ascii="GHEA Grapalat" w:hAnsi="GHEA Grapalat" w:cs="Arial"/>
                <w:sz w:val="22"/>
                <w:szCs w:val="22"/>
              </w:rPr>
              <w:t>общий сравнительный анализ уже проведенных оценок и исследований.</w:t>
            </w:r>
          </w:p>
          <w:p w14:paraId="59ECC086"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lastRenderedPageBreak/>
              <w:t>2)</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Анализ рынка и оценка спроса</w:t>
            </w:r>
          </w:p>
          <w:p w14:paraId="6AA2C84B" w14:textId="77777777" w:rsidR="003321CE" w:rsidRPr="00BE012F" w:rsidRDefault="003321CE" w:rsidP="003321CE">
            <w:pPr>
              <w:pStyle w:val="NormalWeb"/>
              <w:numPr>
                <w:ilvl w:val="0"/>
                <w:numId w:val="43"/>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 xml:space="preserve">анализ основных групп бенефициаров и пользователей новой инфраструктуры, включая оценку потенциального спроса со стороны конечных пользователей и сегментацию спроса. </w:t>
            </w:r>
          </w:p>
          <w:p w14:paraId="01EAC981" w14:textId="77777777" w:rsidR="003321CE" w:rsidRPr="00BE012F" w:rsidRDefault="003321CE" w:rsidP="003321CE">
            <w:pPr>
              <w:pStyle w:val="NormalWeb"/>
              <w:numPr>
                <w:ilvl w:val="0"/>
                <w:numId w:val="43"/>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сравнительный анализ возможных вариантов транспорта и мобильности, включая факторы адаптации к изменению климата</w:t>
            </w:r>
          </w:p>
          <w:p w14:paraId="27410EB1" w14:textId="77777777" w:rsidR="003321CE" w:rsidRPr="00BE012F" w:rsidRDefault="003321CE" w:rsidP="003321CE">
            <w:pPr>
              <w:pStyle w:val="NormalWeb"/>
              <w:numPr>
                <w:ilvl w:val="0"/>
                <w:numId w:val="43"/>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сценарные прогнозы и анализ чувствительности спроса на пассажирские и грузовые перевозки с использованием анализа временных рядов за 20-30 лет для демонстрации тенденций роста населения, динамики городского развития, экономического развития и мобильности.</w:t>
            </w:r>
          </w:p>
          <w:p w14:paraId="05DD51F5" w14:textId="77777777" w:rsidR="003321CE" w:rsidRPr="00BE012F" w:rsidRDefault="003321CE" w:rsidP="003321CE">
            <w:pPr>
              <w:pStyle w:val="NormalWeb"/>
              <w:numPr>
                <w:ilvl w:val="0"/>
                <w:numId w:val="43"/>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оценка воздействия проекта на городское развитие, включая изменения в землепользовании, правила зонирования и общие цели городского планирования</w:t>
            </w:r>
          </w:p>
          <w:p w14:paraId="169DCA38" w14:textId="77777777" w:rsidR="003321CE" w:rsidRPr="00BE012F" w:rsidRDefault="003321CE" w:rsidP="003321CE">
            <w:pPr>
              <w:pStyle w:val="NormalWeb"/>
              <w:numPr>
                <w:ilvl w:val="0"/>
                <w:numId w:val="43"/>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анализ потенциального воздействия на жилые, коммерческие и промышленные зоны, обеспечение соответствия существующим и планируемым планам развития.</w:t>
            </w:r>
          </w:p>
          <w:p w14:paraId="3E63923F"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3)</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Техническое исследование и оценка стоимости</w:t>
            </w:r>
          </w:p>
          <w:p w14:paraId="0CEE54CE" w14:textId="77777777" w:rsidR="003321CE" w:rsidRPr="00BE012F" w:rsidRDefault="003321CE" w:rsidP="003321CE">
            <w:pPr>
              <w:pStyle w:val="NormalWeb"/>
              <w:numPr>
                <w:ilvl w:val="0"/>
                <w:numId w:val="44"/>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топографическая съемка и топографическое картирование (с использованием геодезической системы WGS-84)</w:t>
            </w:r>
          </w:p>
          <w:p w14:paraId="2E38151D" w14:textId="77777777" w:rsidR="003321CE" w:rsidRPr="00BE012F" w:rsidRDefault="003321CE" w:rsidP="003321CE">
            <w:pPr>
              <w:pStyle w:val="NormalWeb"/>
              <w:numPr>
                <w:ilvl w:val="0"/>
                <w:numId w:val="44"/>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оценка геологических, гидрологических и экологических ограничений</w:t>
            </w:r>
          </w:p>
          <w:p w14:paraId="388ECECE" w14:textId="77777777" w:rsidR="003321CE" w:rsidRPr="00BE012F" w:rsidRDefault="003321CE" w:rsidP="003321CE">
            <w:pPr>
              <w:pStyle w:val="NormalWeb"/>
              <w:numPr>
                <w:ilvl w:val="0"/>
                <w:numId w:val="44"/>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анализ необходимости изъятия земли (имущества) и возможного переселения</w:t>
            </w:r>
          </w:p>
          <w:p w14:paraId="59A0836F" w14:textId="77777777" w:rsidR="003321CE" w:rsidRPr="00BE012F" w:rsidRDefault="003321CE" w:rsidP="003321CE">
            <w:pPr>
              <w:pStyle w:val="NormalWeb"/>
              <w:numPr>
                <w:ilvl w:val="0"/>
                <w:numId w:val="44"/>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lastRenderedPageBreak/>
              <w:t>разработка предварительных технических проектов и концептуальных планов</w:t>
            </w:r>
          </w:p>
          <w:p w14:paraId="7DDF27EA" w14:textId="77777777" w:rsidR="003321CE" w:rsidRPr="00BE012F" w:rsidRDefault="003321CE" w:rsidP="003321CE">
            <w:pPr>
              <w:pStyle w:val="NormalWeb"/>
              <w:numPr>
                <w:ilvl w:val="0"/>
                <w:numId w:val="44"/>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оценка капитальных и эксплуатационных затрат на протяжении всего жизненного цикла проекта.</w:t>
            </w:r>
          </w:p>
          <w:p w14:paraId="750B401A"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4)</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Оценка финансово-экономической эффективности</w:t>
            </w:r>
          </w:p>
          <w:p w14:paraId="4BA72EA3" w14:textId="77777777" w:rsidR="003321CE" w:rsidRPr="00BE012F" w:rsidRDefault="003321CE" w:rsidP="003321CE">
            <w:pPr>
              <w:pStyle w:val="NormalWeb"/>
              <w:numPr>
                <w:ilvl w:val="0"/>
                <w:numId w:val="45"/>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анализ финансовой осуществимости с прогнозированием денежных потоков</w:t>
            </w:r>
          </w:p>
          <w:p w14:paraId="67B51388" w14:textId="77777777" w:rsidR="003321CE" w:rsidRPr="00BE012F" w:rsidRDefault="003321CE" w:rsidP="003321CE">
            <w:pPr>
              <w:pStyle w:val="NormalWeb"/>
              <w:numPr>
                <w:ilvl w:val="0"/>
                <w:numId w:val="45"/>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Анализ затрат и выгод (CBA) путем расчета чистой приведенной экономической стоимости (ENPV) и экономической внутренней нормы доходности (EIRR)</w:t>
            </w:r>
          </w:p>
          <w:p w14:paraId="28BB2CF6" w14:textId="77777777" w:rsidR="003321CE" w:rsidRPr="00BE012F" w:rsidRDefault="003321CE" w:rsidP="003321CE">
            <w:pPr>
              <w:pStyle w:val="NormalWeb"/>
              <w:numPr>
                <w:ilvl w:val="0"/>
                <w:numId w:val="45"/>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Оценка транспортных расходов с учетом расхода топлива, загрязнения воздуха, потерь времени и других соответствующих факторов и переменных</w:t>
            </w:r>
          </w:p>
          <w:p w14:paraId="2FB8AA11" w14:textId="77777777" w:rsidR="003321CE" w:rsidRPr="00BE012F" w:rsidRDefault="003321CE" w:rsidP="003321CE">
            <w:pPr>
              <w:pStyle w:val="NormalWeb"/>
              <w:numPr>
                <w:ilvl w:val="0"/>
                <w:numId w:val="45"/>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сравнительная оценка альтернативных моделей финансирования проектов, включая государственно-частное партнерство (ГЧП).</w:t>
            </w:r>
          </w:p>
          <w:p w14:paraId="5A6119B4"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5)</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Оценка механизмов восстановления стоимости земли (LVR)</w:t>
            </w:r>
          </w:p>
          <w:p w14:paraId="5A23EBD3" w14:textId="77777777" w:rsidR="003321CE" w:rsidRPr="00BE012F" w:rsidRDefault="003321CE" w:rsidP="003321CE">
            <w:pPr>
              <w:pStyle w:val="NormalWeb"/>
              <w:numPr>
                <w:ilvl w:val="0"/>
                <w:numId w:val="46"/>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анализ потенциального увеличения стоимости земли и недвижимости в результате реализации проекта;</w:t>
            </w:r>
          </w:p>
          <w:p w14:paraId="2F1AEAE6" w14:textId="77777777" w:rsidR="003321CE" w:rsidRPr="00BE012F" w:rsidRDefault="003321CE" w:rsidP="003321CE">
            <w:pPr>
              <w:pStyle w:val="NormalWeb"/>
              <w:numPr>
                <w:ilvl w:val="0"/>
                <w:numId w:val="46"/>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представление применимых инструментов HAV (например, специальные налоги, сборы за разработку, финансирование прироста налога на имущество, совместное строительство и т. д.) в контексте правовой и институциональной базы Армении</w:t>
            </w:r>
          </w:p>
          <w:p w14:paraId="36B24CF3" w14:textId="77777777" w:rsidR="003321CE" w:rsidRPr="00BE012F" w:rsidRDefault="003321CE" w:rsidP="003321CE">
            <w:pPr>
              <w:pStyle w:val="NormalWeb"/>
              <w:numPr>
                <w:ilvl w:val="0"/>
                <w:numId w:val="46"/>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потенциальные прогнозы доходов</w:t>
            </w:r>
          </w:p>
          <w:p w14:paraId="713EE67C" w14:textId="77777777" w:rsidR="003321CE" w:rsidRPr="00BE012F" w:rsidRDefault="003321CE" w:rsidP="003321CE">
            <w:pPr>
              <w:pStyle w:val="NormalWeb"/>
              <w:numPr>
                <w:ilvl w:val="0"/>
                <w:numId w:val="46"/>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lastRenderedPageBreak/>
              <w:t>оценка потенциального роста налога на имущество в зоне влияния проекта на основе сценариев развития территории, а также оценка получаемых в результате контролируемых доходов и возможностей целевых расходов на выкуп инвестиций</w:t>
            </w:r>
          </w:p>
          <w:p w14:paraId="151D0595" w14:textId="77777777" w:rsidR="003321CE" w:rsidRPr="00BE012F" w:rsidRDefault="003321CE" w:rsidP="003321CE">
            <w:pPr>
              <w:pStyle w:val="NormalWeb"/>
              <w:numPr>
                <w:ilvl w:val="0"/>
                <w:numId w:val="46"/>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предложения по политическим, правовым или институциональным улучшениям для обеспечения практического применения механизмов управления человеческими ресурсами.</w:t>
            </w:r>
          </w:p>
          <w:p w14:paraId="156BD336"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6)</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Анализ воздействия на окружающую среду и социальную сферу (ESIA)</w:t>
            </w:r>
          </w:p>
          <w:p w14:paraId="64928D4A" w14:textId="77777777" w:rsidR="003321CE" w:rsidRPr="00BE012F" w:rsidRDefault="003321CE" w:rsidP="003321CE">
            <w:pPr>
              <w:pStyle w:val="NormalWeb"/>
              <w:numPr>
                <w:ilvl w:val="0"/>
                <w:numId w:val="47"/>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представление и оценка потенциальных экологических и социальных воздействий (включая шум, вибрацию, выбросы, изменения в землепользовании, риски эвакуации и т. д.);</w:t>
            </w:r>
          </w:p>
          <w:p w14:paraId="65434571" w14:textId="77777777" w:rsidR="003321CE" w:rsidRPr="00BE012F" w:rsidRDefault="003321CE" w:rsidP="003321CE">
            <w:pPr>
              <w:pStyle w:val="NormalWeb"/>
              <w:numPr>
                <w:ilvl w:val="0"/>
                <w:numId w:val="47"/>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оценка состояния биоразнообразия, культурного наследия и охраняемых территорий</w:t>
            </w:r>
          </w:p>
          <w:p w14:paraId="60CC0007" w14:textId="77777777" w:rsidR="003321CE" w:rsidRPr="00BE012F" w:rsidRDefault="003321CE" w:rsidP="003321CE">
            <w:pPr>
              <w:pStyle w:val="NormalWeb"/>
              <w:numPr>
                <w:ilvl w:val="0"/>
                <w:numId w:val="47"/>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Разработка Плана управления окружающей средой и социальными вопросами (ESMP)</w:t>
            </w:r>
          </w:p>
          <w:p w14:paraId="0D29EFAD" w14:textId="77777777" w:rsidR="003321CE" w:rsidRPr="00BE012F" w:rsidRDefault="003321CE" w:rsidP="003321CE">
            <w:pPr>
              <w:pStyle w:val="NormalWeb"/>
              <w:numPr>
                <w:ilvl w:val="0"/>
                <w:numId w:val="47"/>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Оценка соответствия инвестиционной программы Национально-определенным действиям Армении (NDC), целям устойчивости к изменению климата в рамках Парижского соглашения и другим соответствующим стратегическим документам.</w:t>
            </w:r>
          </w:p>
          <w:p w14:paraId="1CDC7F3D" w14:textId="77777777" w:rsidR="003321CE" w:rsidRPr="00BE012F" w:rsidRDefault="003321CE" w:rsidP="003321CE">
            <w:pPr>
              <w:pStyle w:val="NormalWeb"/>
              <w:spacing w:before="0" w:beforeAutospacing="0" w:after="0" w:afterAutospacing="0"/>
              <w:jc w:val="both"/>
              <w:rPr>
                <w:rFonts w:ascii="GHEA Grapalat" w:hAnsi="GHEA Grapalat" w:cs="Arial"/>
                <w:sz w:val="22"/>
                <w:szCs w:val="22"/>
              </w:rPr>
            </w:pPr>
          </w:p>
          <w:p w14:paraId="520A1443"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7)</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Безопасность дорожного движения</w:t>
            </w:r>
          </w:p>
          <w:p w14:paraId="67B824A8" w14:textId="77777777" w:rsidR="003321CE" w:rsidRPr="00BE012F" w:rsidRDefault="003321CE" w:rsidP="003321CE">
            <w:pPr>
              <w:pStyle w:val="NormalWeb"/>
              <w:numPr>
                <w:ilvl w:val="0"/>
                <w:numId w:val="48"/>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аудит безопасности дорожного движения (RSA) для вариантов дизайна</w:t>
            </w:r>
          </w:p>
          <w:p w14:paraId="1E632477" w14:textId="77777777" w:rsidR="003321CE" w:rsidRPr="00BE012F" w:rsidRDefault="003321CE" w:rsidP="003321CE">
            <w:pPr>
              <w:pStyle w:val="NormalWeb"/>
              <w:numPr>
                <w:ilvl w:val="0"/>
                <w:numId w:val="48"/>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lastRenderedPageBreak/>
              <w:t>анализ динамических рядов данных о ДТП и выявление аварийно-опасных зон и участков повышенной опасности</w:t>
            </w:r>
          </w:p>
          <w:p w14:paraId="5C7A9E21" w14:textId="77777777" w:rsidR="003321CE" w:rsidRPr="00BE012F" w:rsidRDefault="003321CE" w:rsidP="003321CE">
            <w:pPr>
              <w:pStyle w:val="NormalWeb"/>
              <w:numPr>
                <w:ilvl w:val="0"/>
                <w:numId w:val="48"/>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Рейтинг безопасности дорожного движения по шкале «звезд» с использованием iRAP или эквивалентной методологии</w:t>
            </w:r>
          </w:p>
          <w:p w14:paraId="67113AF7" w14:textId="77777777" w:rsidR="003321CE" w:rsidRPr="00BE012F" w:rsidRDefault="003321CE" w:rsidP="003321CE">
            <w:pPr>
              <w:pStyle w:val="NormalWeb"/>
              <w:numPr>
                <w:ilvl w:val="0"/>
                <w:numId w:val="48"/>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определение инженерных или организационных решений по повышению безопасности</w:t>
            </w:r>
          </w:p>
          <w:p w14:paraId="1B1013EA" w14:textId="77777777" w:rsidR="003321CE" w:rsidRPr="00BE012F" w:rsidRDefault="003321CE" w:rsidP="003321CE">
            <w:pPr>
              <w:pStyle w:val="NormalWeb"/>
              <w:numPr>
                <w:ilvl w:val="0"/>
                <w:numId w:val="48"/>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анализ воздействия на уязвимые группы (пешеходы, велосипедисты, дети).</w:t>
            </w:r>
          </w:p>
          <w:p w14:paraId="52D8A6FD"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8)</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Анализ риска</w:t>
            </w:r>
          </w:p>
          <w:p w14:paraId="5C8B0D7A"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Выявление ключевых рисков: технических, финансовых, институциональных, правовых, социальных и экологических</w:t>
            </w:r>
          </w:p>
          <w:p w14:paraId="5D90EBCB"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разработка матрицы оценки риска (риск, вероятность, воздействие, уровень риска, другое)</w:t>
            </w:r>
          </w:p>
          <w:p w14:paraId="1BB2A8DC"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описание мер по снижению и контролю рисков по видам риска</w:t>
            </w:r>
          </w:p>
          <w:p w14:paraId="3004B8CB"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Анализ неопределенности ключевых экономических и финансовых показателей проекта с использованием оценки сценариев или моделирования Монте-Карло в зависимости от распределения вероятностей результатов.</w:t>
            </w:r>
          </w:p>
          <w:p w14:paraId="4032186A"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оценка климатических и сейсмических рисков и разработка подходов к обеспечению устойчивости.</w:t>
            </w:r>
          </w:p>
          <w:p w14:paraId="5CDF7E16" w14:textId="77777777" w:rsidR="003321CE" w:rsidRPr="00BE012F" w:rsidRDefault="003321CE" w:rsidP="003321CE">
            <w:pPr>
              <w:pStyle w:val="NormalWeb"/>
              <w:spacing w:before="120" w:beforeAutospacing="0" w:after="120" w:afterAutospacing="0"/>
              <w:ind w:left="320" w:hanging="300"/>
              <w:jc w:val="both"/>
              <w:rPr>
                <w:rFonts w:ascii="GHEA Grapalat" w:hAnsi="GHEA Grapalat" w:cs="Arial"/>
                <w:b/>
                <w:bCs/>
                <w:sz w:val="22"/>
                <w:szCs w:val="22"/>
              </w:rPr>
            </w:pPr>
            <w:r w:rsidRPr="00BE012F">
              <w:rPr>
                <w:rFonts w:ascii="GHEA Grapalat" w:hAnsi="GHEA Grapalat" w:cs="Arial"/>
                <w:b/>
                <w:bCs/>
                <w:sz w:val="22"/>
                <w:szCs w:val="22"/>
              </w:rPr>
              <w:t>9) Показатели эффективности</w:t>
            </w:r>
          </w:p>
          <w:p w14:paraId="04F4FB32" w14:textId="77777777" w:rsidR="003321CE" w:rsidRPr="00BE012F" w:rsidRDefault="003321CE" w:rsidP="003321CE">
            <w:pPr>
              <w:pStyle w:val="NormalWeb"/>
              <w:spacing w:after="0"/>
              <w:ind w:left="-38"/>
              <w:jc w:val="both"/>
              <w:rPr>
                <w:rFonts w:ascii="GHEA Grapalat" w:hAnsi="GHEA Grapalat"/>
                <w:sz w:val="22"/>
                <w:szCs w:val="22"/>
              </w:rPr>
            </w:pPr>
            <w:r w:rsidRPr="00BE012F">
              <w:rPr>
                <w:rFonts w:ascii="GHEA Grapalat" w:hAnsi="GHEA Grapalat"/>
                <w:sz w:val="22"/>
                <w:szCs w:val="22"/>
              </w:rPr>
              <w:t xml:space="preserve">а) </w:t>
            </w:r>
            <w:r w:rsidRPr="00BE012F">
              <w:rPr>
                <w:rFonts w:ascii="GHEA Grapalat" w:hAnsi="GHEA Grapalat" w:cs="Arial"/>
                <w:sz w:val="22"/>
                <w:szCs w:val="22"/>
              </w:rPr>
              <w:t>Техническая осуществимость</w:t>
            </w:r>
          </w:p>
          <w:p w14:paraId="4555618A"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lastRenderedPageBreak/>
              <w:t>Представлены как минимум два альтернативных варианта компоновки станции или сценария технического решения.</w:t>
            </w:r>
          </w:p>
          <w:p w14:paraId="778BC3B2"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Для каждого варианта приведены четкие технические ограничения, риски и предварительные технические расчеты.</w:t>
            </w:r>
          </w:p>
          <w:p w14:paraId="47DF7854"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Проведена оценка сейсмической и структурной опасности взаимодействия существующего состояния моста и новой станции.</w:t>
            </w:r>
          </w:p>
          <w:p w14:paraId="6318014F" w14:textId="77777777" w:rsidR="003321CE" w:rsidRPr="00BE012F" w:rsidRDefault="003321CE" w:rsidP="003321CE">
            <w:pPr>
              <w:pStyle w:val="NormalWeb"/>
              <w:spacing w:after="0"/>
              <w:ind w:left="-38"/>
              <w:jc w:val="both"/>
              <w:rPr>
                <w:rFonts w:ascii="GHEA Grapalat" w:hAnsi="GHEA Grapalat" w:cs="Arial"/>
                <w:sz w:val="22"/>
                <w:szCs w:val="22"/>
              </w:rPr>
            </w:pPr>
            <w:r w:rsidRPr="00BE012F">
              <w:rPr>
                <w:rFonts w:ascii="GHEA Grapalat" w:hAnsi="GHEA Grapalat" w:cs="Arial"/>
                <w:sz w:val="22"/>
                <w:szCs w:val="22"/>
              </w:rPr>
              <w:t>б) Экономическая и финансовая осуществимость</w:t>
            </w:r>
          </w:p>
          <w:p w14:paraId="2AF728E4"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Разработана модель анализа затрат и выгод (CBA), включающая ENPV, EIRR, BCR и анализ чувствительности.</w:t>
            </w:r>
          </w:p>
          <w:p w14:paraId="66E86999"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Прогноз пассажиропотока основан на сценариях, построенных на основе данных, с как минимум «глубоким», «базовым» и «оптимистическим» вариантами.</w:t>
            </w:r>
          </w:p>
          <w:p w14:paraId="7D280A50"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Финансовая модель обеспечивает прозрачность агрегирования и расчетов, включая разделение капитальных и операционных затрат.</w:t>
            </w:r>
          </w:p>
          <w:p w14:paraId="0420A94F" w14:textId="77777777" w:rsidR="003321CE" w:rsidRPr="00BE012F" w:rsidRDefault="003321CE" w:rsidP="003321CE">
            <w:pPr>
              <w:pStyle w:val="NormalWeb"/>
              <w:spacing w:after="0"/>
              <w:ind w:left="-38"/>
              <w:jc w:val="both"/>
              <w:rPr>
                <w:rFonts w:ascii="GHEA Grapalat" w:hAnsi="GHEA Grapalat" w:cs="Arial"/>
                <w:sz w:val="22"/>
                <w:szCs w:val="22"/>
              </w:rPr>
            </w:pPr>
            <w:r w:rsidRPr="00BE012F">
              <w:rPr>
                <w:rFonts w:ascii="GHEA Grapalat" w:hAnsi="GHEA Grapalat" w:cs="Arial"/>
                <w:sz w:val="22"/>
                <w:szCs w:val="22"/>
              </w:rPr>
              <w:t>в) Институциональная и правовая оценка</w:t>
            </w:r>
          </w:p>
          <w:p w14:paraId="740BF41E"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 xml:space="preserve">Представлена </w:t>
            </w:r>
            <w:r w:rsidRPr="00BE012F">
              <w:rPr>
                <w:rFonts w:ascii="Cambria Math" w:hAnsi="Cambria Math" w:cs="Cambria Math"/>
                <w:sz w:val="22"/>
                <w:szCs w:val="22"/>
              </w:rPr>
              <w:t>​​</w:t>
            </w:r>
            <w:r w:rsidRPr="00BE012F">
              <w:rPr>
                <w:rFonts w:ascii="GHEA Grapalat" w:hAnsi="GHEA Grapalat" w:cs="GHEA Grapalat"/>
                <w:sz w:val="22"/>
                <w:szCs w:val="22"/>
              </w:rPr>
              <w:t>полная</w:t>
            </w:r>
            <w:r w:rsidRPr="00BE012F">
              <w:rPr>
                <w:rFonts w:ascii="GHEA Grapalat" w:hAnsi="GHEA Grapalat" w:cs="Arial"/>
                <w:sz w:val="22"/>
                <w:szCs w:val="22"/>
              </w:rPr>
              <w:t xml:space="preserve"> карта необходимых правовых изменений для реализации проекта.</w:t>
            </w:r>
          </w:p>
          <w:p w14:paraId="09A11A7D"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 xml:space="preserve">Необходимо детально оценить институциональный потенциал, необходимый для управления проектом, </w:t>
            </w:r>
            <w:r w:rsidRPr="00BE012F">
              <w:rPr>
                <w:rFonts w:ascii="GHEA Grapalat" w:hAnsi="GHEA Grapalat" w:cs="Arial"/>
                <w:sz w:val="22"/>
                <w:szCs w:val="22"/>
              </w:rPr>
              <w:lastRenderedPageBreak/>
              <w:t>включая роль Ереванского метрополитена и муниципалитета Еревана.</w:t>
            </w:r>
          </w:p>
          <w:p w14:paraId="0481DCFE" w14:textId="77777777" w:rsidR="003321CE" w:rsidRPr="00BE012F" w:rsidRDefault="003321CE" w:rsidP="003321CE">
            <w:pPr>
              <w:pStyle w:val="NormalWeb"/>
              <w:spacing w:after="0"/>
              <w:ind w:left="-38"/>
              <w:jc w:val="both"/>
              <w:rPr>
                <w:rFonts w:ascii="GHEA Grapalat" w:hAnsi="GHEA Grapalat" w:cs="Arial"/>
                <w:sz w:val="22"/>
                <w:szCs w:val="22"/>
              </w:rPr>
            </w:pPr>
            <w:r w:rsidRPr="00BE012F">
              <w:rPr>
                <w:rFonts w:ascii="GHEA Grapalat" w:hAnsi="GHEA Grapalat" w:cs="Arial"/>
                <w:sz w:val="22"/>
                <w:szCs w:val="22"/>
              </w:rPr>
              <w:t>г) Воздействие на окружающую среду и социальную сферу (первоначальная оценка на уровне ОВОС)</w:t>
            </w:r>
          </w:p>
          <w:p w14:paraId="0507BCDE"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Необходимо определить основные экологические и социальные последствия проекта.</w:t>
            </w:r>
          </w:p>
          <w:p w14:paraId="14E533CB"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Необходимо предложить пакет мер по смягчению последствий, соответствующий требованиям ОВОС Азиатско-Тихоокеанского банка/Всемирного банка/ЕБРД.</w:t>
            </w:r>
          </w:p>
          <w:p w14:paraId="3800AD7E"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На начальном уровне необходимо оценить соответствие проекта национально определяемым вкладам (NDC), Парижскому соглашению и национальным стратегиям.</w:t>
            </w:r>
          </w:p>
          <w:p w14:paraId="0D0C7DD6" w14:textId="77777777" w:rsidR="003321CE" w:rsidRPr="00BE012F" w:rsidRDefault="003321CE" w:rsidP="003321CE">
            <w:pPr>
              <w:pStyle w:val="NormalWeb"/>
              <w:spacing w:after="0"/>
              <w:ind w:left="-38"/>
              <w:jc w:val="both"/>
              <w:rPr>
                <w:rFonts w:ascii="GHEA Grapalat" w:hAnsi="GHEA Grapalat" w:cs="Arial"/>
                <w:sz w:val="22"/>
                <w:szCs w:val="22"/>
              </w:rPr>
            </w:pPr>
            <w:r w:rsidRPr="00BE012F">
              <w:rPr>
                <w:rFonts w:ascii="GHEA Grapalat" w:hAnsi="GHEA Grapalat" w:cs="Arial"/>
                <w:sz w:val="22"/>
                <w:szCs w:val="22"/>
              </w:rPr>
              <w:t>д) Безопасность дорожного движения</w:t>
            </w:r>
          </w:p>
          <w:p w14:paraId="33444406" w14:textId="77777777" w:rsidR="003321CE" w:rsidRPr="00BE012F" w:rsidRDefault="003321CE" w:rsidP="003321CE">
            <w:pPr>
              <w:pStyle w:val="NormalWeb"/>
              <w:spacing w:after="0"/>
              <w:ind w:left="-38"/>
              <w:jc w:val="both"/>
              <w:rPr>
                <w:rFonts w:ascii="GHEA Grapalat" w:hAnsi="GHEA Grapalat" w:cs="Arial"/>
                <w:sz w:val="22"/>
                <w:szCs w:val="22"/>
              </w:rPr>
            </w:pPr>
            <w:r w:rsidRPr="00BE012F">
              <w:rPr>
                <w:rFonts w:ascii="GHEA Grapalat" w:hAnsi="GHEA Grapalat" w:cs="Arial"/>
                <w:sz w:val="22"/>
                <w:szCs w:val="22"/>
              </w:rPr>
              <w:t>- Необходимо выявить потенциально опасные участки и предложить инженерные или организационные решения.</w:t>
            </w:r>
          </w:p>
          <w:p w14:paraId="5CF26661" w14:textId="77777777" w:rsidR="003321CE" w:rsidRPr="00BE012F" w:rsidRDefault="003321CE" w:rsidP="003321CE">
            <w:pPr>
              <w:pStyle w:val="NormalWeb"/>
              <w:spacing w:before="0" w:beforeAutospacing="0" w:after="0" w:afterAutospacing="0"/>
              <w:jc w:val="both"/>
              <w:rPr>
                <w:rFonts w:ascii="GHEA Grapalat" w:hAnsi="GHEA Grapalat" w:cs="Arial"/>
                <w:sz w:val="22"/>
                <w:szCs w:val="22"/>
              </w:rPr>
            </w:pPr>
            <w:r w:rsidRPr="00BE012F">
              <w:rPr>
                <w:rFonts w:ascii="GHEA Grapalat" w:hAnsi="GHEA Grapalat" w:cs="Arial"/>
                <w:sz w:val="22"/>
                <w:szCs w:val="22"/>
              </w:rPr>
              <w:t>е) Восстановление стоимости земли и территориальное воздействие</w:t>
            </w:r>
          </w:p>
          <w:p w14:paraId="5A4E8D06" w14:textId="77777777" w:rsidR="003321CE" w:rsidRPr="00BE012F" w:rsidRDefault="003321CE" w:rsidP="003321CE">
            <w:pPr>
              <w:pStyle w:val="NormalWeb"/>
              <w:spacing w:after="0"/>
              <w:ind w:left="-38"/>
              <w:jc w:val="both"/>
              <w:rPr>
                <w:rFonts w:ascii="GHEA Grapalat" w:hAnsi="GHEA Grapalat" w:cs="Arial"/>
                <w:sz w:val="22"/>
                <w:szCs w:val="22"/>
              </w:rPr>
            </w:pPr>
            <w:r w:rsidRPr="00BE012F">
              <w:rPr>
                <w:rFonts w:ascii="GHEA Grapalat" w:hAnsi="GHEA Grapalat" w:cs="Arial"/>
                <w:sz w:val="22"/>
                <w:szCs w:val="22"/>
              </w:rPr>
              <w:t>- Необходимо оценить влияние проекта на рост стоимости земли и недвижимости с учетом зонирования.</w:t>
            </w:r>
          </w:p>
          <w:p w14:paraId="12850DB4" w14:textId="77777777" w:rsidR="003321CE" w:rsidRPr="00BE012F" w:rsidRDefault="003321CE" w:rsidP="003321CE">
            <w:pPr>
              <w:pStyle w:val="NormalWeb"/>
              <w:spacing w:after="0"/>
              <w:ind w:left="-38"/>
              <w:jc w:val="both"/>
              <w:rPr>
                <w:rFonts w:ascii="GHEA Grapalat" w:hAnsi="GHEA Grapalat" w:cs="Arial"/>
                <w:sz w:val="22"/>
                <w:szCs w:val="22"/>
              </w:rPr>
            </w:pPr>
            <w:r w:rsidRPr="00BE012F">
              <w:rPr>
                <w:rFonts w:ascii="GHEA Grapalat" w:hAnsi="GHEA Grapalat" w:cs="Arial"/>
                <w:sz w:val="22"/>
                <w:szCs w:val="22"/>
              </w:rPr>
              <w:t>ё) Качество и формат работы</w:t>
            </w:r>
          </w:p>
          <w:p w14:paraId="156B62CC"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lastRenderedPageBreak/>
              <w:t>Все расчеты должны быть представлены с указанием методологии, источников данных и допущений.</w:t>
            </w:r>
          </w:p>
          <w:p w14:paraId="53B9EC9F"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Открытый файл финансово-экономической модели (Excel, разблокированный),</w:t>
            </w:r>
          </w:p>
          <w:p w14:paraId="1EB778AA" w14:textId="77777777" w:rsidR="003321CE" w:rsidRPr="00BE012F" w:rsidRDefault="003321CE" w:rsidP="003321CE">
            <w:pPr>
              <w:pStyle w:val="NormalWeb"/>
              <w:numPr>
                <w:ilvl w:val="0"/>
                <w:numId w:val="49"/>
              </w:numPr>
              <w:spacing w:before="0" w:beforeAutospacing="0" w:after="0" w:afterAutospacing="0"/>
              <w:ind w:left="322"/>
              <w:jc w:val="both"/>
              <w:rPr>
                <w:rFonts w:ascii="GHEA Grapalat" w:hAnsi="GHEA Grapalat" w:cs="Arial"/>
                <w:sz w:val="22"/>
                <w:szCs w:val="22"/>
              </w:rPr>
            </w:pPr>
            <w:r w:rsidRPr="00BE012F">
              <w:rPr>
                <w:rFonts w:ascii="GHEA Grapalat" w:hAnsi="GHEA Grapalat" w:cs="Arial"/>
                <w:sz w:val="22"/>
                <w:szCs w:val="22"/>
              </w:rPr>
              <w:t>Сводный отчет и сводка по отдельным разделам.</w:t>
            </w:r>
          </w:p>
          <w:p w14:paraId="7F9CD09E" w14:textId="77777777" w:rsidR="003321CE" w:rsidRPr="00BE012F" w:rsidRDefault="003321CE" w:rsidP="003321CE">
            <w:pPr>
              <w:pStyle w:val="NormalWeb"/>
              <w:spacing w:before="0" w:beforeAutospacing="0" w:after="0" w:afterAutospacing="0"/>
              <w:ind w:left="-38"/>
              <w:jc w:val="both"/>
              <w:rPr>
                <w:rFonts w:ascii="GHEA Grapalat" w:hAnsi="GHEA Grapalat" w:cs="Arial"/>
                <w:sz w:val="22"/>
                <w:szCs w:val="22"/>
              </w:rPr>
            </w:pPr>
            <w:r w:rsidRPr="00BE012F">
              <w:rPr>
                <w:rFonts w:ascii="GHEA Grapalat" w:hAnsi="GHEA Grapalat" w:cs="Arial"/>
                <w:sz w:val="22"/>
                <w:szCs w:val="22"/>
              </w:rPr>
              <w:t>Результаты исследования должны быть применимы на следующих этапах для разработки проектной задачи.</w:t>
            </w:r>
          </w:p>
          <w:p w14:paraId="3DFC4CD0" w14:textId="77777777" w:rsidR="003321CE" w:rsidRPr="00BE012F" w:rsidRDefault="003321CE" w:rsidP="003321CE">
            <w:pPr>
              <w:pStyle w:val="NormalWeb"/>
              <w:spacing w:before="120" w:beforeAutospacing="0" w:after="120" w:afterAutospacing="0"/>
              <w:ind w:left="280" w:hanging="280"/>
              <w:jc w:val="both"/>
              <w:rPr>
                <w:rFonts w:ascii="GHEA Grapalat" w:hAnsi="GHEA Grapalat"/>
                <w:sz w:val="22"/>
                <w:szCs w:val="22"/>
              </w:rPr>
            </w:pPr>
            <w:r w:rsidRPr="00BE012F">
              <w:rPr>
                <w:rFonts w:ascii="GHEA Grapalat" w:hAnsi="GHEA Grapalat" w:cs="Arial"/>
                <w:sz w:val="22"/>
                <w:szCs w:val="22"/>
              </w:rPr>
              <w:t>4.</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Промежуточные результаты</w:t>
            </w:r>
          </w:p>
          <w:p w14:paraId="131B9484" w14:textId="77777777" w:rsidR="003321CE" w:rsidRPr="00BE012F" w:rsidRDefault="003321CE" w:rsidP="003321CE">
            <w:pPr>
              <w:pStyle w:val="NormalWeb"/>
              <w:spacing w:before="120" w:beforeAutospacing="0" w:after="120" w:afterAutospacing="0"/>
              <w:jc w:val="both"/>
              <w:rPr>
                <w:rFonts w:ascii="GHEA Grapalat" w:hAnsi="GHEA Grapalat" w:cs="Arial"/>
                <w:sz w:val="22"/>
                <w:szCs w:val="22"/>
              </w:rPr>
            </w:pPr>
            <w:r w:rsidRPr="00BE012F">
              <w:rPr>
                <w:rFonts w:ascii="GHEA Grapalat" w:hAnsi="GHEA Grapalat" w:cs="Arial"/>
                <w:sz w:val="22"/>
                <w:szCs w:val="22"/>
              </w:rPr>
              <w:t>Консультант должен предоставить следующие промежуточные результаты, включая необходимые наборы данных, в частности:</w:t>
            </w:r>
          </w:p>
          <w:p w14:paraId="241D5456"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1)</w:t>
            </w:r>
            <w:r w:rsidRPr="00BE012F">
              <w:rPr>
                <w:rStyle w:val="apple-tab-span"/>
                <w:rFonts w:ascii="GHEA Grapalat" w:eastAsia="MS Mincho" w:hAnsi="GHEA Grapalat"/>
                <w:sz w:val="22"/>
                <w:szCs w:val="22"/>
              </w:rPr>
              <w:tab/>
            </w:r>
            <w:r w:rsidRPr="00BE012F">
              <w:rPr>
                <w:rFonts w:ascii="GHEA Grapalat" w:hAnsi="GHEA Grapalat" w:cs="Arial"/>
                <w:b/>
                <w:bCs/>
                <w:sz w:val="22"/>
                <w:szCs w:val="22"/>
              </w:rPr>
              <w:t>Предварительный отчет:</w:t>
            </w:r>
          </w:p>
          <w:p w14:paraId="14392C8E" w14:textId="77777777" w:rsidR="003321CE" w:rsidRPr="00BE012F" w:rsidRDefault="003321CE" w:rsidP="003321CE">
            <w:pPr>
              <w:pStyle w:val="NormalWeb"/>
              <w:numPr>
                <w:ilvl w:val="0"/>
                <w:numId w:val="50"/>
              </w:numPr>
              <w:spacing w:before="120" w:beforeAutospacing="0" w:after="120" w:afterAutospacing="0"/>
              <w:ind w:left="322"/>
              <w:jc w:val="both"/>
              <w:rPr>
                <w:rFonts w:ascii="GHEA Grapalat" w:hAnsi="GHEA Grapalat"/>
                <w:sz w:val="22"/>
                <w:szCs w:val="22"/>
              </w:rPr>
            </w:pPr>
            <w:r w:rsidRPr="00BE012F">
              <w:rPr>
                <w:rFonts w:ascii="GHEA Grapalat" w:hAnsi="GHEA Grapalat" w:cs="Arial"/>
                <w:sz w:val="22"/>
                <w:szCs w:val="22"/>
              </w:rPr>
              <w:t>Общий план работы и методология, включая необходимые наборы данных и источники, оценку, моделирование, инструменты анализа, подробный график (диаграмма Ганта или другой), необходимые форматы и т. д.</w:t>
            </w:r>
          </w:p>
          <w:p w14:paraId="706EF7BC"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2)</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Отчет об оценке исходного уровня:</w:t>
            </w:r>
          </w:p>
          <w:p w14:paraId="6C22D151" w14:textId="77777777" w:rsidR="003321CE" w:rsidRPr="00BE012F" w:rsidRDefault="003321CE" w:rsidP="003321CE">
            <w:pPr>
              <w:pStyle w:val="NormalWeb"/>
              <w:numPr>
                <w:ilvl w:val="0"/>
                <w:numId w:val="51"/>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Анализ социально-экономической ситуации</w:t>
            </w:r>
          </w:p>
          <w:p w14:paraId="0EC51188" w14:textId="77777777" w:rsidR="003321CE" w:rsidRPr="00BE012F" w:rsidRDefault="003321CE" w:rsidP="003321CE">
            <w:pPr>
              <w:pStyle w:val="NormalWeb"/>
              <w:numPr>
                <w:ilvl w:val="0"/>
                <w:numId w:val="51"/>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Городской контекст, основные политики</w:t>
            </w:r>
          </w:p>
          <w:p w14:paraId="393E40AF" w14:textId="77777777" w:rsidR="003321CE" w:rsidRPr="00BE012F" w:rsidRDefault="003321CE" w:rsidP="003321CE">
            <w:pPr>
              <w:pStyle w:val="NormalWeb"/>
              <w:numPr>
                <w:ilvl w:val="0"/>
                <w:numId w:val="51"/>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Картографирование транспортной инфраструктуры и бенефициаров</w:t>
            </w:r>
          </w:p>
          <w:p w14:paraId="24444ED8"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3)</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Отчет о технической осуществимости:</w:t>
            </w:r>
          </w:p>
          <w:p w14:paraId="6B918311" w14:textId="77777777" w:rsidR="003321CE" w:rsidRPr="00BE012F" w:rsidRDefault="003321CE" w:rsidP="003321CE">
            <w:pPr>
              <w:pStyle w:val="NormalWeb"/>
              <w:numPr>
                <w:ilvl w:val="0"/>
                <w:numId w:val="52"/>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Концептуальные проектные решения, пространственные схемы</w:t>
            </w:r>
          </w:p>
          <w:p w14:paraId="485E11C5" w14:textId="77777777" w:rsidR="003321CE" w:rsidRPr="00BE012F" w:rsidRDefault="003321CE" w:rsidP="003321CE">
            <w:pPr>
              <w:pStyle w:val="NormalWeb"/>
              <w:numPr>
                <w:ilvl w:val="0"/>
                <w:numId w:val="52"/>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Альтернативные решения для станций</w:t>
            </w:r>
          </w:p>
          <w:p w14:paraId="5BDC904D" w14:textId="77777777" w:rsidR="003321CE" w:rsidRPr="00BE012F" w:rsidRDefault="003321CE" w:rsidP="003321CE">
            <w:pPr>
              <w:pStyle w:val="NormalWeb"/>
              <w:numPr>
                <w:ilvl w:val="0"/>
                <w:numId w:val="52"/>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lastRenderedPageBreak/>
              <w:t>Оценка ограничений участка, геологических и экологических условий</w:t>
            </w:r>
          </w:p>
          <w:p w14:paraId="3798BCBB"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4)</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Отчет о финансово-экономическом анализе:</w:t>
            </w:r>
          </w:p>
          <w:p w14:paraId="798D14D7" w14:textId="77777777" w:rsidR="003321CE" w:rsidRPr="00BE012F" w:rsidRDefault="003321CE" w:rsidP="003321CE">
            <w:pPr>
              <w:pStyle w:val="NormalWeb"/>
              <w:numPr>
                <w:ilvl w:val="0"/>
                <w:numId w:val="53"/>
              </w:numPr>
              <w:spacing w:before="0" w:beforeAutospacing="0" w:after="0" w:afterAutospacing="0"/>
              <w:ind w:left="322" w:hanging="322"/>
              <w:jc w:val="both"/>
              <w:rPr>
                <w:rFonts w:ascii="GHEA Grapalat" w:hAnsi="GHEA Grapalat"/>
                <w:sz w:val="22"/>
                <w:szCs w:val="22"/>
              </w:rPr>
            </w:pPr>
            <w:r w:rsidRPr="00BE012F">
              <w:rPr>
                <w:rFonts w:ascii="GHEA Grapalat" w:hAnsi="GHEA Grapalat" w:cs="Arial"/>
                <w:sz w:val="22"/>
                <w:szCs w:val="22"/>
              </w:rPr>
              <w:t>Анализ затрат и выгод (CBA), денежные потоки</w:t>
            </w:r>
          </w:p>
          <w:p w14:paraId="3465842D" w14:textId="77777777" w:rsidR="003321CE" w:rsidRPr="00BE012F" w:rsidRDefault="003321CE" w:rsidP="003321CE">
            <w:pPr>
              <w:pStyle w:val="NormalWeb"/>
              <w:numPr>
                <w:ilvl w:val="0"/>
                <w:numId w:val="53"/>
              </w:numPr>
              <w:spacing w:before="0" w:beforeAutospacing="0" w:after="0" w:afterAutospacing="0"/>
              <w:ind w:left="322" w:hanging="322"/>
              <w:jc w:val="both"/>
              <w:rPr>
                <w:rFonts w:ascii="GHEA Grapalat" w:hAnsi="GHEA Grapalat"/>
                <w:sz w:val="22"/>
                <w:szCs w:val="22"/>
              </w:rPr>
            </w:pPr>
            <w:r w:rsidRPr="00BE012F">
              <w:rPr>
                <w:rFonts w:ascii="GHEA Grapalat" w:hAnsi="GHEA Grapalat" w:cs="Arial"/>
                <w:sz w:val="22"/>
                <w:szCs w:val="22"/>
              </w:rPr>
              <w:t>Расчеты ENPV, EIRR</w:t>
            </w:r>
          </w:p>
          <w:p w14:paraId="358C86CB" w14:textId="77777777" w:rsidR="003321CE" w:rsidRPr="00BE012F" w:rsidRDefault="003321CE" w:rsidP="003321CE">
            <w:pPr>
              <w:pStyle w:val="NormalWeb"/>
              <w:numPr>
                <w:ilvl w:val="0"/>
                <w:numId w:val="53"/>
              </w:numPr>
              <w:spacing w:before="0" w:beforeAutospacing="0" w:after="0" w:afterAutospacing="0"/>
              <w:ind w:left="322" w:hanging="322"/>
              <w:jc w:val="both"/>
              <w:rPr>
                <w:rFonts w:ascii="GHEA Grapalat" w:hAnsi="GHEA Grapalat"/>
                <w:sz w:val="22"/>
                <w:szCs w:val="22"/>
              </w:rPr>
            </w:pPr>
            <w:r w:rsidRPr="00BE012F">
              <w:rPr>
                <w:rFonts w:ascii="GHEA Grapalat" w:hAnsi="GHEA Grapalat" w:cs="Arial"/>
                <w:sz w:val="22"/>
                <w:szCs w:val="22"/>
              </w:rPr>
              <w:t>Результаты моделирования Монте-Карло на основе распределений неопределенности</w:t>
            </w:r>
          </w:p>
          <w:p w14:paraId="6B1BE86B" w14:textId="77777777" w:rsidR="003321CE" w:rsidRPr="00BE012F" w:rsidRDefault="003321CE" w:rsidP="003321CE">
            <w:pPr>
              <w:pStyle w:val="NormalWeb"/>
              <w:numPr>
                <w:ilvl w:val="0"/>
                <w:numId w:val="53"/>
              </w:numPr>
              <w:spacing w:before="0" w:beforeAutospacing="0" w:after="0" w:afterAutospacing="0"/>
              <w:ind w:left="322" w:hanging="322"/>
              <w:jc w:val="both"/>
              <w:rPr>
                <w:rFonts w:ascii="GHEA Grapalat" w:hAnsi="GHEA Grapalat"/>
                <w:sz w:val="22"/>
                <w:szCs w:val="22"/>
              </w:rPr>
            </w:pPr>
            <w:r w:rsidRPr="00BE012F">
              <w:rPr>
                <w:rFonts w:ascii="GHEA Grapalat" w:hAnsi="GHEA Grapalat" w:cs="Arial"/>
                <w:sz w:val="22"/>
                <w:szCs w:val="22"/>
              </w:rPr>
              <w:t>Расчет эксплуатационных и ремонтных расходов</w:t>
            </w:r>
          </w:p>
          <w:p w14:paraId="28B0466F" w14:textId="77777777" w:rsidR="003321CE" w:rsidRPr="00BE012F" w:rsidRDefault="003321CE" w:rsidP="003321CE">
            <w:pPr>
              <w:pStyle w:val="NormalWeb"/>
              <w:numPr>
                <w:ilvl w:val="0"/>
                <w:numId w:val="53"/>
              </w:numPr>
              <w:spacing w:before="0" w:beforeAutospacing="0" w:after="0" w:afterAutospacing="0"/>
              <w:ind w:left="322" w:hanging="322"/>
              <w:jc w:val="both"/>
              <w:rPr>
                <w:rFonts w:ascii="GHEA Grapalat" w:hAnsi="GHEA Grapalat"/>
                <w:sz w:val="22"/>
                <w:szCs w:val="22"/>
              </w:rPr>
            </w:pPr>
            <w:r w:rsidRPr="00BE012F">
              <w:rPr>
                <w:rFonts w:ascii="GHEA Grapalat" w:hAnsi="GHEA Grapalat" w:cs="Arial"/>
                <w:sz w:val="22"/>
                <w:szCs w:val="22"/>
              </w:rPr>
              <w:t>Оценка моделей финансирования, включая механизмы ГЧП и HAC</w:t>
            </w:r>
          </w:p>
          <w:p w14:paraId="0D8AEA04"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5)</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Отчет об оценке восстановления стоимости земли:</w:t>
            </w:r>
          </w:p>
          <w:p w14:paraId="25405F31" w14:textId="77777777" w:rsidR="003321CE" w:rsidRPr="00BE012F" w:rsidRDefault="003321CE" w:rsidP="003321CE">
            <w:pPr>
              <w:pStyle w:val="NormalWeb"/>
              <w:numPr>
                <w:ilvl w:val="0"/>
                <w:numId w:val="54"/>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Анализ прогнозируемого роста стоимости недвижимости</w:t>
            </w:r>
          </w:p>
          <w:p w14:paraId="31909612" w14:textId="77777777" w:rsidR="003321CE" w:rsidRPr="00BE012F" w:rsidRDefault="003321CE" w:rsidP="003321CE">
            <w:pPr>
              <w:pStyle w:val="NormalWeb"/>
              <w:numPr>
                <w:ilvl w:val="0"/>
                <w:numId w:val="54"/>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Возможности применения финансовых инструментов: финансирование прироста налога на имущество, специальные налоги, совместное строительство</w:t>
            </w:r>
          </w:p>
          <w:p w14:paraId="12D9FE05" w14:textId="77777777" w:rsidR="003321CE" w:rsidRPr="00BE012F" w:rsidRDefault="003321CE" w:rsidP="003321CE">
            <w:pPr>
              <w:pStyle w:val="NormalWeb"/>
              <w:numPr>
                <w:ilvl w:val="0"/>
                <w:numId w:val="54"/>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Законодательные и институциональные предложения</w:t>
            </w:r>
          </w:p>
          <w:p w14:paraId="4FF2B240"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6)</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Заявление о воздействии на окружающую среду и социальную сферу (ESIA):</w:t>
            </w:r>
          </w:p>
          <w:p w14:paraId="2CAD1013" w14:textId="77777777" w:rsidR="003321CE" w:rsidRPr="00BE012F" w:rsidRDefault="003321CE" w:rsidP="003321CE">
            <w:pPr>
              <w:pStyle w:val="NormalWeb"/>
              <w:numPr>
                <w:ilvl w:val="0"/>
                <w:numId w:val="55"/>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Оценка выбросов, шума, зонирования воздействия</w:t>
            </w:r>
          </w:p>
          <w:p w14:paraId="064E860B" w14:textId="77777777" w:rsidR="003321CE" w:rsidRPr="00BE012F" w:rsidRDefault="003321CE" w:rsidP="003321CE">
            <w:pPr>
              <w:pStyle w:val="NormalWeb"/>
              <w:numPr>
                <w:ilvl w:val="0"/>
                <w:numId w:val="55"/>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План управления окружающей средой и социальными вопросами (ESMP)</w:t>
            </w:r>
          </w:p>
          <w:p w14:paraId="0D78FF02" w14:textId="77777777" w:rsidR="003321CE" w:rsidRPr="00BE012F" w:rsidRDefault="003321CE" w:rsidP="003321CE">
            <w:pPr>
              <w:pStyle w:val="NormalWeb"/>
              <w:numPr>
                <w:ilvl w:val="0"/>
                <w:numId w:val="55"/>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Предложения по повышению устойчивости перед лицом климатических и сейсмических рисков</w:t>
            </w:r>
          </w:p>
          <w:p w14:paraId="75DBAD3D"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7)</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Оценка рисков и стратегия смягчения последствий:</w:t>
            </w:r>
          </w:p>
          <w:p w14:paraId="0792023D" w14:textId="77777777" w:rsidR="003321CE" w:rsidRPr="00BE012F" w:rsidRDefault="003321CE" w:rsidP="003321CE">
            <w:pPr>
              <w:pStyle w:val="NormalWeb"/>
              <w:numPr>
                <w:ilvl w:val="0"/>
                <w:numId w:val="56"/>
              </w:numPr>
              <w:spacing w:before="0" w:beforeAutospacing="0" w:after="0" w:afterAutospacing="0"/>
              <w:ind w:left="322"/>
              <w:jc w:val="both"/>
              <w:rPr>
                <w:rFonts w:ascii="GHEA Grapalat" w:hAnsi="GHEA Grapalat" w:cs="Arial"/>
                <w:sz w:val="22"/>
                <w:szCs w:val="22"/>
                <w:lang w:val="hy-AM"/>
              </w:rPr>
            </w:pPr>
            <w:r w:rsidRPr="00BE012F">
              <w:rPr>
                <w:rFonts w:ascii="GHEA Grapalat" w:hAnsi="GHEA Grapalat" w:cs="Arial"/>
                <w:sz w:val="22"/>
                <w:szCs w:val="22"/>
              </w:rPr>
              <w:lastRenderedPageBreak/>
              <w:t>Технические, финансовые, институциональные, социальные риски</w:t>
            </w:r>
            <w:r w:rsidRPr="00BE012F">
              <w:rPr>
                <w:rFonts w:ascii="GHEA Grapalat" w:hAnsi="GHEA Grapalat" w:cs="Arial"/>
                <w:sz w:val="22"/>
                <w:szCs w:val="22"/>
                <w:lang w:val="hy-AM"/>
              </w:rPr>
              <w:t xml:space="preserve"> </w:t>
            </w:r>
          </w:p>
          <w:p w14:paraId="076C820E" w14:textId="77777777" w:rsidR="003321CE" w:rsidRPr="00BE012F" w:rsidRDefault="003321CE" w:rsidP="003321CE">
            <w:pPr>
              <w:pStyle w:val="NormalWeb"/>
              <w:numPr>
                <w:ilvl w:val="0"/>
                <w:numId w:val="56"/>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Матрица рисков и стратегия смягчения последствий</w:t>
            </w:r>
          </w:p>
          <w:p w14:paraId="68C606C9" w14:textId="77777777" w:rsidR="003321CE" w:rsidRPr="00BE012F" w:rsidRDefault="003321CE" w:rsidP="003321CE">
            <w:pPr>
              <w:pStyle w:val="NormalWeb"/>
              <w:numPr>
                <w:ilvl w:val="0"/>
                <w:numId w:val="56"/>
              </w:numPr>
              <w:spacing w:before="0" w:beforeAutospacing="0" w:after="0" w:afterAutospacing="0"/>
              <w:ind w:left="322"/>
              <w:jc w:val="both"/>
              <w:rPr>
                <w:rFonts w:ascii="GHEA Grapalat" w:hAnsi="GHEA Grapalat"/>
                <w:sz w:val="22"/>
                <w:szCs w:val="22"/>
              </w:rPr>
            </w:pPr>
            <w:r w:rsidRPr="00BE012F">
              <w:rPr>
                <w:rFonts w:ascii="GHEA Grapalat" w:hAnsi="GHEA Grapalat" w:cs="Arial"/>
                <w:sz w:val="22"/>
                <w:szCs w:val="22"/>
              </w:rPr>
              <w:t>Сценарный анализ неопределенностей.</w:t>
            </w:r>
          </w:p>
          <w:p w14:paraId="0FFF339A"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На основании проекта предварительного отчета клиент организует установочную встречу для обсуждения деталей, представляющих взаимный интерес.</w:t>
            </w:r>
          </w:p>
          <w:p w14:paraId="4C6B419C"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Все промежуточные результаты подлежат рассмотрению и промежуточному утверждению со стороны клиента. Клиент предоставляет свои предложения и замечания консультанту в течение пяти (5) рабочих дней после получения промежуточных результатов.</w:t>
            </w:r>
          </w:p>
          <w:p w14:paraId="49C0CD05" w14:textId="77777777" w:rsidR="003321CE" w:rsidRPr="00BE012F" w:rsidRDefault="003321CE" w:rsidP="003321CE">
            <w:pPr>
              <w:pStyle w:val="NormalWeb"/>
              <w:spacing w:before="120" w:beforeAutospacing="0" w:after="120" w:afterAutospacing="0"/>
              <w:ind w:left="280" w:hanging="280"/>
              <w:jc w:val="both"/>
              <w:rPr>
                <w:rFonts w:ascii="GHEA Grapalat" w:hAnsi="GHEA Grapalat"/>
                <w:sz w:val="22"/>
                <w:szCs w:val="22"/>
              </w:rPr>
            </w:pPr>
            <w:r w:rsidRPr="00BE012F">
              <w:rPr>
                <w:rFonts w:ascii="GHEA Grapalat" w:hAnsi="GHEA Grapalat" w:cs="Arial"/>
                <w:b/>
                <w:bCs/>
                <w:sz w:val="22"/>
                <w:szCs w:val="22"/>
              </w:rPr>
              <w:t>5.</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Окончательные результаты:</w:t>
            </w:r>
          </w:p>
          <w:p w14:paraId="0486205F"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Окончательные результаты оформляются на основании утверждения и/или принятия промежуточных результатов заказчиком.</w:t>
            </w:r>
          </w:p>
          <w:p w14:paraId="2894910A"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1)</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Окончательный консолидированный отчет, включающий как минимум следующее:</w:t>
            </w:r>
          </w:p>
          <w:p w14:paraId="668CECC5" w14:textId="77777777" w:rsidR="003321CE" w:rsidRPr="00BE012F" w:rsidRDefault="003321CE" w:rsidP="003321CE">
            <w:pPr>
              <w:pStyle w:val="NormalWeb"/>
              <w:numPr>
                <w:ilvl w:val="0"/>
                <w:numId w:val="57"/>
              </w:numPr>
              <w:spacing w:before="120" w:beforeAutospacing="0" w:after="120" w:afterAutospacing="0"/>
              <w:ind w:left="322"/>
              <w:jc w:val="both"/>
              <w:rPr>
                <w:rFonts w:ascii="GHEA Grapalat" w:hAnsi="GHEA Grapalat"/>
                <w:sz w:val="22"/>
                <w:szCs w:val="22"/>
              </w:rPr>
            </w:pPr>
            <w:r w:rsidRPr="00BE012F">
              <w:rPr>
                <w:rFonts w:ascii="GHEA Grapalat" w:hAnsi="GHEA Grapalat" w:cs="Arial"/>
                <w:b/>
                <w:bCs/>
                <w:sz w:val="22"/>
                <w:szCs w:val="22"/>
              </w:rPr>
              <w:t>Краткое содержание:</w:t>
            </w:r>
            <w:r w:rsidRPr="00BE012F">
              <w:rPr>
                <w:rFonts w:ascii="GHEA Grapalat" w:hAnsi="GHEA Grapalat" w:cs="Arial"/>
                <w:sz w:val="22"/>
                <w:szCs w:val="22"/>
              </w:rPr>
              <w:t xml:space="preserve">. наиболее важная информация о проекте, предмете проекта и общем объеме деятельности, включая название проекта, сектор, местоположение, постановку проблемы, цели проекта, зону воздействия проекта и результаты анализа спроса, объем проекта и инвестиционные затраты, предполагаемый график реализации проекта, сводные результаты финансово-экономического анализа, механизмы реализации, </w:t>
            </w:r>
            <w:r w:rsidRPr="00BE012F">
              <w:rPr>
                <w:rFonts w:ascii="GHEA Grapalat" w:hAnsi="GHEA Grapalat" w:cs="Arial"/>
                <w:sz w:val="22"/>
                <w:szCs w:val="22"/>
              </w:rPr>
              <w:lastRenderedPageBreak/>
              <w:t>устойчивость жизненного цикла проекта, заключение о выполнимости и дополнительные предложения</w:t>
            </w:r>
          </w:p>
          <w:p w14:paraId="47642DFD" w14:textId="77777777" w:rsidR="003321CE" w:rsidRPr="00BE012F" w:rsidRDefault="003321CE" w:rsidP="003321CE">
            <w:pPr>
              <w:pStyle w:val="NormalWeb"/>
              <w:numPr>
                <w:ilvl w:val="0"/>
                <w:numId w:val="57"/>
              </w:numPr>
              <w:spacing w:before="120" w:beforeAutospacing="0" w:after="120" w:afterAutospacing="0"/>
              <w:ind w:left="322"/>
              <w:jc w:val="both"/>
              <w:rPr>
                <w:rFonts w:ascii="GHEA Grapalat" w:hAnsi="GHEA Grapalat"/>
                <w:sz w:val="22"/>
                <w:szCs w:val="22"/>
              </w:rPr>
            </w:pPr>
            <w:r w:rsidRPr="00BE012F">
              <w:rPr>
                <w:rFonts w:ascii="GHEA Grapalat" w:hAnsi="GHEA Grapalat" w:cs="Arial"/>
                <w:b/>
                <w:bCs/>
                <w:sz w:val="22"/>
                <w:szCs w:val="22"/>
              </w:rPr>
              <w:t>Анализ ситуации.</w:t>
            </w:r>
            <w:r w:rsidRPr="00BE012F">
              <w:rPr>
                <w:rFonts w:ascii="GHEA Grapalat" w:hAnsi="GHEA Grapalat" w:cs="Arial"/>
                <w:sz w:val="22"/>
                <w:szCs w:val="22"/>
              </w:rPr>
              <w:t>Социально-экономический контекст, стратегический план правительства РА и мэрии Еревана, план развития, генеральный план, обоснование необходимости проекта, сравнительная оценка существующей и предлагаемой транспортной системы, сводный анализ предыдущих исследований</w:t>
            </w:r>
          </w:p>
          <w:p w14:paraId="69451661" w14:textId="77777777" w:rsidR="003321CE" w:rsidRPr="00BE012F" w:rsidRDefault="003321CE" w:rsidP="003321CE">
            <w:pPr>
              <w:pStyle w:val="NormalWeb"/>
              <w:numPr>
                <w:ilvl w:val="0"/>
                <w:numId w:val="57"/>
              </w:numPr>
              <w:spacing w:before="120" w:beforeAutospacing="0" w:after="120" w:afterAutospacing="0"/>
              <w:ind w:left="322"/>
              <w:jc w:val="both"/>
              <w:rPr>
                <w:rFonts w:ascii="GHEA Grapalat" w:hAnsi="GHEA Grapalat"/>
                <w:sz w:val="22"/>
                <w:szCs w:val="22"/>
              </w:rPr>
            </w:pPr>
            <w:r w:rsidRPr="00BE012F">
              <w:rPr>
                <w:rFonts w:ascii="GHEA Grapalat" w:hAnsi="GHEA Grapalat" w:cs="Arial"/>
                <w:b/>
                <w:bCs/>
                <w:sz w:val="22"/>
                <w:szCs w:val="22"/>
              </w:rPr>
              <w:t>Анализ рынка и спроса.</w:t>
            </w:r>
            <w:r w:rsidRPr="00BE012F">
              <w:rPr>
                <w:rFonts w:ascii="GHEA Grapalat" w:hAnsi="GHEA Grapalat" w:cs="Arial"/>
                <w:sz w:val="22"/>
                <w:szCs w:val="22"/>
              </w:rPr>
              <w:t>оценка потребностей и определение целевых бенефициаров, сравнительный анализ альтернатив, включая варианты адаптации к изменению климата, если применимо, прогнозирование спроса (приблизительно на 30 лет) с анализом объемов пассажиропотоков и транспортных потоков, оценка потенциала взаимозаменяемости транспортных средств и оценка воздействия на маршруты общественного транспорта, заторы и пешеходные потоки, автобусы, такси, велосипедные и пешеходные дорожки, оценка интеграции, оценка условий доступности для лиц с ограниченными возможностями и инвалидностью,</w:t>
            </w:r>
          </w:p>
          <w:p w14:paraId="1A786E6B" w14:textId="77777777" w:rsidR="003321CE" w:rsidRPr="00BE012F" w:rsidRDefault="003321CE" w:rsidP="003321CE">
            <w:pPr>
              <w:pStyle w:val="NormalWeb"/>
              <w:numPr>
                <w:ilvl w:val="0"/>
                <w:numId w:val="57"/>
              </w:numPr>
              <w:spacing w:before="120" w:beforeAutospacing="0" w:after="120" w:afterAutospacing="0"/>
              <w:ind w:left="322"/>
              <w:jc w:val="both"/>
              <w:rPr>
                <w:rFonts w:ascii="GHEA Grapalat" w:hAnsi="GHEA Grapalat" w:cs="Arial"/>
                <w:sz w:val="22"/>
                <w:szCs w:val="22"/>
              </w:rPr>
            </w:pPr>
            <w:r w:rsidRPr="00BE012F">
              <w:rPr>
                <w:rFonts w:ascii="GHEA Grapalat" w:hAnsi="GHEA Grapalat" w:cs="Arial"/>
                <w:b/>
                <w:bCs/>
                <w:sz w:val="22"/>
                <w:szCs w:val="22"/>
              </w:rPr>
              <w:t>Техническая осуществимость. г:</w:t>
            </w:r>
            <w:r w:rsidRPr="00BE012F">
              <w:rPr>
                <w:rFonts w:ascii="GHEA Grapalat" w:hAnsi="GHEA Grapalat" w:cs="Arial"/>
                <w:sz w:val="22"/>
                <w:szCs w:val="22"/>
              </w:rPr>
              <w:t xml:space="preserve">горные исследования и оценка пространственного плана, оценка альтернативных местоположений станций, оценка модернизации и стабилизации мостов, оценка доступности площадки/земли, геотехнические условия и технические ограничения существующей инфраструктуры метрополитена, интеграция с существующим метрополитеном и воздействие на </w:t>
            </w:r>
            <w:r w:rsidRPr="00BE012F">
              <w:rPr>
                <w:rFonts w:ascii="GHEA Grapalat" w:hAnsi="GHEA Grapalat" w:cs="Arial"/>
                <w:sz w:val="22"/>
                <w:szCs w:val="22"/>
              </w:rPr>
              <w:lastRenderedPageBreak/>
              <w:t>соседние станции, оценка структурных и геологических рисков, оценка подземных и наземных коммуникаций, требующих перемещения или корректировки, топографическая выемка строительной площадки станции в геодезической системе координат WGS-84, эскиз станции с расположением платформ, точек доступа и связи с окружающей городской средой, предварительное техническое проектирование, входные параметры для строительства, обслуживания и эксплуатации, смета капитальных и эксплуатационных затрат на жизненный цикл</w:t>
            </w:r>
          </w:p>
          <w:p w14:paraId="1930B6EC" w14:textId="77777777" w:rsidR="003321CE" w:rsidRPr="00BE012F" w:rsidRDefault="003321CE" w:rsidP="003321CE">
            <w:pPr>
              <w:pStyle w:val="NormalWeb"/>
              <w:numPr>
                <w:ilvl w:val="0"/>
                <w:numId w:val="57"/>
              </w:numPr>
              <w:spacing w:before="120" w:beforeAutospacing="0" w:after="120" w:afterAutospacing="0"/>
              <w:ind w:left="322"/>
              <w:jc w:val="both"/>
              <w:rPr>
                <w:rFonts w:ascii="GHEA Grapalat" w:hAnsi="GHEA Grapalat"/>
                <w:sz w:val="22"/>
                <w:szCs w:val="22"/>
              </w:rPr>
            </w:pPr>
            <w:r w:rsidRPr="00BE012F">
              <w:rPr>
                <w:rFonts w:ascii="GHEA Grapalat" w:hAnsi="GHEA Grapalat" w:cs="Arial"/>
                <w:b/>
                <w:bCs/>
                <w:sz w:val="22"/>
                <w:szCs w:val="22"/>
              </w:rPr>
              <w:t xml:space="preserve">Финансово-экономическая оценка. </w:t>
            </w:r>
            <w:r w:rsidRPr="00BE012F">
              <w:rPr>
                <w:rFonts w:ascii="GHEA Grapalat" w:hAnsi="GHEA Grapalat" w:cs="Arial"/>
                <w:sz w:val="22"/>
                <w:szCs w:val="22"/>
              </w:rPr>
              <w:t>методология и предположения, финансовый анализ денежных потоков, базовая оценка стоимости станции и моста, сопутствующая инфраструктура и интеграция систем, прогнозы дорог на основе предполагаемого пассажиропотока, оценка затрат и выгод, включая экономическую чистую внутреннюю стоимость (ENPV) и экономическую внутреннюю окупаемость инвестиций (EIRR) с оценкой сценария, оценка выгод, не включенных в экономическую оценку</w:t>
            </w:r>
          </w:p>
          <w:p w14:paraId="7CE62A1D" w14:textId="77777777" w:rsidR="003321CE" w:rsidRPr="00BE012F" w:rsidRDefault="003321CE" w:rsidP="003321CE">
            <w:pPr>
              <w:pStyle w:val="NormalWeb"/>
              <w:numPr>
                <w:ilvl w:val="0"/>
                <w:numId w:val="57"/>
              </w:numPr>
              <w:spacing w:before="120" w:beforeAutospacing="0" w:after="120" w:afterAutospacing="0"/>
              <w:ind w:left="322"/>
              <w:jc w:val="both"/>
              <w:rPr>
                <w:rFonts w:ascii="GHEA Grapalat" w:hAnsi="GHEA Grapalat"/>
                <w:sz w:val="22"/>
                <w:szCs w:val="22"/>
              </w:rPr>
            </w:pPr>
            <w:r w:rsidRPr="00BE012F">
              <w:rPr>
                <w:rFonts w:ascii="GHEA Grapalat" w:hAnsi="GHEA Grapalat" w:cs="Arial"/>
                <w:b/>
                <w:bCs/>
                <w:sz w:val="22"/>
                <w:szCs w:val="22"/>
              </w:rPr>
              <w:t>Экологическая и социальная оценка. м:</w:t>
            </w:r>
            <w:r w:rsidRPr="00BE012F">
              <w:rPr>
                <w:rFonts w:ascii="GHEA Grapalat" w:hAnsi="GHEA Grapalat" w:cs="Arial"/>
                <w:sz w:val="22"/>
                <w:szCs w:val="22"/>
              </w:rPr>
              <w:t xml:space="preserve">методология и предположения, предварительная экологическая оценка, определение ключевых рисков (например, качество воздуха, шум, вибрация, экологические проблемы и т. д.), оценка соответствия национальным экологическим нормам и лучшим международным стандартам, определение и оценка </w:t>
            </w:r>
            <w:r w:rsidRPr="00BE012F">
              <w:rPr>
                <w:rFonts w:ascii="GHEA Grapalat" w:hAnsi="GHEA Grapalat" w:cs="Arial"/>
                <w:sz w:val="22"/>
                <w:szCs w:val="22"/>
              </w:rPr>
              <w:lastRenderedPageBreak/>
              <w:t>затронутых объектов недвижимости и прав, оценка социального воздействия и план социального управления, включая планы взаимодействия с сообществом и прямыми бенефициарами, определение исторических и культурных ценностей</w:t>
            </w:r>
          </w:p>
          <w:p w14:paraId="24EA8516" w14:textId="77777777" w:rsidR="003321CE" w:rsidRPr="00BE012F" w:rsidRDefault="003321CE" w:rsidP="003321CE">
            <w:pPr>
              <w:pStyle w:val="NormalWeb"/>
              <w:numPr>
                <w:ilvl w:val="0"/>
                <w:numId w:val="57"/>
              </w:numPr>
              <w:spacing w:before="120" w:beforeAutospacing="0" w:after="120" w:afterAutospacing="0"/>
              <w:ind w:left="322" w:hanging="322"/>
              <w:jc w:val="both"/>
              <w:rPr>
                <w:rFonts w:ascii="GHEA Grapalat" w:hAnsi="GHEA Grapalat"/>
                <w:sz w:val="22"/>
                <w:szCs w:val="22"/>
              </w:rPr>
            </w:pPr>
            <w:r w:rsidRPr="00BE012F">
              <w:rPr>
                <w:rFonts w:ascii="GHEA Grapalat" w:hAnsi="GHEA Grapalat" w:cs="Arial"/>
                <w:b/>
                <w:bCs/>
                <w:sz w:val="22"/>
                <w:szCs w:val="22"/>
              </w:rPr>
              <w:t xml:space="preserve">Финансовая и бюджетная оценка. </w:t>
            </w:r>
            <w:r w:rsidRPr="00BE012F">
              <w:rPr>
                <w:rFonts w:ascii="GHEA Grapalat" w:hAnsi="GHEA Grapalat" w:cs="Arial"/>
                <w:sz w:val="22"/>
                <w:szCs w:val="22"/>
              </w:rPr>
              <w:t>Оценка альтернативных моделей финансирования проектов, включая государственно-частное партнерство, в том числе через механизм возмещения стоимости земли, государственное и (общественное) финансирование, привлечение кредитных и грантовых средств международных финансовых институтов</w:t>
            </w:r>
          </w:p>
          <w:p w14:paraId="54005BDB" w14:textId="77777777" w:rsidR="003321CE" w:rsidRPr="00BE012F" w:rsidRDefault="003321CE" w:rsidP="003321CE">
            <w:pPr>
              <w:pStyle w:val="NormalWeb"/>
              <w:numPr>
                <w:ilvl w:val="0"/>
                <w:numId w:val="57"/>
              </w:numPr>
              <w:spacing w:before="120" w:beforeAutospacing="0" w:after="120" w:afterAutospacing="0"/>
              <w:ind w:left="322"/>
              <w:jc w:val="both"/>
              <w:rPr>
                <w:rFonts w:ascii="GHEA Grapalat" w:hAnsi="GHEA Grapalat"/>
                <w:sz w:val="22"/>
                <w:szCs w:val="22"/>
              </w:rPr>
            </w:pPr>
            <w:r w:rsidRPr="00BE012F">
              <w:rPr>
                <w:rFonts w:ascii="GHEA Grapalat" w:hAnsi="GHEA Grapalat" w:cs="Arial"/>
                <w:b/>
                <w:bCs/>
                <w:sz w:val="22"/>
                <w:szCs w:val="22"/>
              </w:rPr>
              <w:t xml:space="preserve">Стабильность внедрения и эксплуатации. </w:t>
            </w:r>
            <w:r w:rsidRPr="00BE012F">
              <w:rPr>
                <w:rFonts w:ascii="GHEA Grapalat" w:hAnsi="GHEA Grapalat" w:cs="Arial"/>
                <w:sz w:val="22"/>
                <w:szCs w:val="22"/>
              </w:rPr>
              <w:t>Оценка возможностей исполнителя проекта и оператора инфраструктуры, схема плана реализации проекта, параметры управления проектом</w:t>
            </w:r>
          </w:p>
          <w:p w14:paraId="2CD0C99C" w14:textId="77777777" w:rsidR="003321CE" w:rsidRPr="00BE012F" w:rsidRDefault="003321CE" w:rsidP="003321CE">
            <w:pPr>
              <w:pStyle w:val="NormalWeb"/>
              <w:numPr>
                <w:ilvl w:val="0"/>
                <w:numId w:val="58"/>
              </w:numPr>
              <w:spacing w:before="120" w:beforeAutospacing="0" w:after="120" w:afterAutospacing="0"/>
              <w:ind w:left="322" w:hanging="322"/>
              <w:jc w:val="both"/>
              <w:rPr>
                <w:rFonts w:ascii="GHEA Grapalat" w:hAnsi="GHEA Grapalat"/>
                <w:sz w:val="22"/>
                <w:szCs w:val="22"/>
              </w:rPr>
            </w:pPr>
            <w:r w:rsidRPr="00BE012F">
              <w:rPr>
                <w:rFonts w:ascii="GHEA Grapalat" w:hAnsi="GHEA Grapalat" w:cs="Arial"/>
                <w:b/>
                <w:bCs/>
                <w:sz w:val="22"/>
                <w:szCs w:val="22"/>
              </w:rPr>
              <w:t xml:space="preserve">Оценка риска и чувствительности. </w:t>
            </w:r>
            <w:r w:rsidRPr="00BE012F">
              <w:rPr>
                <w:rFonts w:ascii="GHEA Grapalat" w:hAnsi="GHEA Grapalat" w:cs="Arial"/>
                <w:sz w:val="22"/>
                <w:szCs w:val="22"/>
              </w:rPr>
              <w:t>Оценка исторических источников рисков и их потенциального воздействия, результаты оценки неопределенности и действия по смягчению последствий, план управления рисками, анализ чувствительности</w:t>
            </w:r>
          </w:p>
          <w:p w14:paraId="60D33279" w14:textId="77777777" w:rsidR="003321CE" w:rsidRPr="00BE012F" w:rsidRDefault="003321CE" w:rsidP="003321CE">
            <w:pPr>
              <w:pStyle w:val="NormalWeb"/>
              <w:numPr>
                <w:ilvl w:val="0"/>
                <w:numId w:val="58"/>
              </w:numPr>
              <w:spacing w:before="120" w:beforeAutospacing="0" w:after="120" w:afterAutospacing="0"/>
              <w:ind w:left="322" w:hanging="322"/>
              <w:jc w:val="both"/>
              <w:rPr>
                <w:rFonts w:ascii="GHEA Grapalat" w:hAnsi="GHEA Grapalat"/>
                <w:sz w:val="22"/>
                <w:szCs w:val="22"/>
              </w:rPr>
            </w:pPr>
            <w:r w:rsidRPr="00BE012F">
              <w:rPr>
                <w:rFonts w:ascii="GHEA Grapalat" w:hAnsi="GHEA Grapalat" w:cs="Arial"/>
                <w:b/>
                <w:bCs/>
                <w:sz w:val="22"/>
                <w:szCs w:val="22"/>
              </w:rPr>
              <w:t>Заключение о целесообразности. Р</w:t>
            </w:r>
            <w:r w:rsidRPr="00BE012F">
              <w:rPr>
                <w:rFonts w:ascii="GHEA Grapalat" w:hAnsi="GHEA Grapalat" w:cs="Arial"/>
                <w:sz w:val="22"/>
                <w:szCs w:val="22"/>
              </w:rPr>
              <w:t>езюме результатов углубленного анализа осуществимости и альтернатив, общие выводы и рекомендации по наилучшим решениям для достижения целей проекта.</w:t>
            </w:r>
          </w:p>
          <w:p w14:paraId="21442CC4"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2)</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 xml:space="preserve">Данные и аналитика: </w:t>
            </w:r>
            <w:r w:rsidRPr="00BE012F">
              <w:rPr>
                <w:rFonts w:ascii="GHEA Grapalat" w:hAnsi="GHEA Grapalat" w:cs="Arial"/>
                <w:sz w:val="22"/>
                <w:szCs w:val="22"/>
              </w:rPr>
              <w:t xml:space="preserve">Файлы Excel с открытыми расшифрованными формулами, полная прозрачность расчетов, шейп-файлы ГИС для картографирования </w:t>
            </w:r>
            <w:r w:rsidRPr="00BE012F">
              <w:rPr>
                <w:rFonts w:ascii="GHEA Grapalat" w:hAnsi="GHEA Grapalat" w:cs="Arial"/>
                <w:sz w:val="22"/>
                <w:szCs w:val="22"/>
              </w:rPr>
              <w:lastRenderedPageBreak/>
              <w:t>дорог, зон воздействия и инфраструктуры, предварительные проектные данные, совместимые с BIM, данные и прогнозы моделирования транспорта и многое другое.</w:t>
            </w:r>
          </w:p>
          <w:p w14:paraId="4F7628C1" w14:textId="77777777" w:rsidR="003321CE" w:rsidRPr="00BE012F" w:rsidRDefault="003321CE" w:rsidP="003321CE">
            <w:pPr>
              <w:pStyle w:val="NormalWeb"/>
              <w:spacing w:before="120" w:beforeAutospacing="0" w:after="120" w:afterAutospacing="0"/>
              <w:ind w:left="320" w:hanging="300"/>
              <w:jc w:val="both"/>
              <w:rPr>
                <w:rFonts w:ascii="GHEA Grapalat" w:hAnsi="GHEA Grapalat"/>
                <w:sz w:val="22"/>
                <w:szCs w:val="22"/>
              </w:rPr>
            </w:pPr>
            <w:r w:rsidRPr="00BE012F">
              <w:rPr>
                <w:rFonts w:ascii="GHEA Grapalat" w:hAnsi="GHEA Grapalat" w:cs="Arial"/>
                <w:b/>
                <w:bCs/>
                <w:sz w:val="22"/>
                <w:szCs w:val="22"/>
              </w:rPr>
              <w:t>3)</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 xml:space="preserve">Слайды (армянский и английский): </w:t>
            </w:r>
            <w:r w:rsidRPr="00BE012F">
              <w:rPr>
                <w:rFonts w:ascii="GHEA Grapalat" w:hAnsi="GHEA Grapalat" w:cs="Arial"/>
                <w:sz w:val="22"/>
                <w:szCs w:val="22"/>
              </w:rPr>
              <w:t>включая как минимум резюме, методологические вопросы, основные результаты по отдельным разделам, выводы и рекомендации.</w:t>
            </w:r>
          </w:p>
          <w:p w14:paraId="03064DE2" w14:textId="77777777" w:rsidR="003321CE" w:rsidRPr="00BE012F" w:rsidRDefault="003321CE" w:rsidP="003321CE">
            <w:pPr>
              <w:pStyle w:val="NormalWeb"/>
              <w:spacing w:before="120" w:beforeAutospacing="0" w:after="120" w:afterAutospacing="0"/>
              <w:ind w:left="280" w:hanging="280"/>
              <w:jc w:val="both"/>
              <w:rPr>
                <w:rFonts w:ascii="GHEA Grapalat" w:hAnsi="GHEA Grapalat"/>
                <w:sz w:val="22"/>
                <w:szCs w:val="22"/>
              </w:rPr>
            </w:pPr>
            <w:r w:rsidRPr="00BE012F">
              <w:rPr>
                <w:rFonts w:ascii="GHEA Grapalat" w:hAnsi="GHEA Grapalat" w:cs="Arial"/>
                <w:b/>
                <w:bCs/>
                <w:sz w:val="22"/>
                <w:szCs w:val="22"/>
              </w:rPr>
              <w:t>6.</w:t>
            </w:r>
            <w:r w:rsidRPr="00BE012F">
              <w:rPr>
                <w:rFonts w:ascii="GHEA Grapalat" w:hAnsi="GHEA Grapalat"/>
                <w:sz w:val="22"/>
                <w:szCs w:val="22"/>
              </w:rPr>
              <w:t xml:space="preserve"> </w:t>
            </w:r>
            <w:r w:rsidRPr="00BE012F">
              <w:rPr>
                <w:rFonts w:ascii="Calibri" w:hAnsi="Calibri" w:cs="Calibri"/>
                <w:sz w:val="22"/>
                <w:szCs w:val="22"/>
              </w:rPr>
              <w:t> </w:t>
            </w:r>
            <w:r w:rsidRPr="00BE012F">
              <w:rPr>
                <w:rFonts w:ascii="GHEA Grapalat" w:hAnsi="GHEA Grapalat"/>
                <w:sz w:val="22"/>
                <w:szCs w:val="22"/>
              </w:rPr>
              <w:t xml:space="preserve"> </w:t>
            </w:r>
            <w:r w:rsidRPr="00BE012F">
              <w:rPr>
                <w:rFonts w:ascii="GHEA Grapalat" w:hAnsi="GHEA Grapalat" w:cs="Arial"/>
                <w:b/>
                <w:bCs/>
                <w:sz w:val="22"/>
                <w:szCs w:val="22"/>
              </w:rPr>
              <w:t>Дополнительные положения</w:t>
            </w:r>
          </w:p>
          <w:p w14:paraId="23E67B72"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Заказчик обязуется оказать консультанту содействие в сборе необходимых данных и информации в случае, если они отсутствуют в необходимом качестве и объеме в открытых источниках и должны быть получены в государственных и/или муниципальных органах.</w:t>
            </w:r>
          </w:p>
          <w:p w14:paraId="5C1A7B90"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Заказчик не гарантирует доступность запрашиваемых данных и информации в ожидаемом объеме и/или глубине и/или полноте.</w:t>
            </w:r>
          </w:p>
          <w:p w14:paraId="7F03282A"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Промежуточные и окончательные результаты должны быть представлены заказчику на армянском и английском языках, если иное не согласовано сторонами в отдельных случаях.</w:t>
            </w:r>
          </w:p>
          <w:p w14:paraId="3728BFD4"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Передача данных и моделей клиенту должна осуществляться в открытом и прозрачном формате, обеспечивающем повторяемость применения в будущем, возможность пересчета и совместимость со средами ГИС/Excel/BIM.</w:t>
            </w:r>
          </w:p>
          <w:p w14:paraId="31540980"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lastRenderedPageBreak/>
              <w:t>Клиент обязуется оказывать содействие в организации встреч и обсуждений с государственными учреждениями, общественными органами и организациями по мере необходимости.</w:t>
            </w:r>
          </w:p>
          <w:p w14:paraId="7FFD3309" w14:textId="77777777" w:rsidR="003321CE" w:rsidRPr="00BE012F" w:rsidRDefault="003321CE" w:rsidP="003321CE">
            <w:pPr>
              <w:pStyle w:val="NormalWeb"/>
              <w:spacing w:before="120" w:beforeAutospacing="0" w:after="120" w:afterAutospacing="0"/>
              <w:jc w:val="both"/>
              <w:rPr>
                <w:rFonts w:ascii="GHEA Grapalat" w:hAnsi="GHEA Grapalat"/>
                <w:sz w:val="22"/>
                <w:szCs w:val="22"/>
              </w:rPr>
            </w:pPr>
            <w:r w:rsidRPr="00BE012F">
              <w:rPr>
                <w:rFonts w:ascii="GHEA Grapalat" w:hAnsi="GHEA Grapalat" w:cs="Arial"/>
                <w:sz w:val="22"/>
                <w:szCs w:val="22"/>
              </w:rPr>
              <w:t>Работа считается приемлемой «4. Промежуточные результаты» и «5. Все отчеты, сводки, данные и анализы раздела «Окончательные результаты», факт получения слайда в надлежащем качестве, на основании заверения заказчика.</w:t>
            </w:r>
          </w:p>
          <w:p w14:paraId="33D61740" w14:textId="2F9BE1AC" w:rsidR="003321CE" w:rsidRPr="00720C3E" w:rsidRDefault="003321CE" w:rsidP="003321CE">
            <w:pPr>
              <w:pStyle w:val="NormalWeb"/>
              <w:spacing w:before="60" w:beforeAutospacing="0" w:after="60" w:afterAutospacing="0"/>
              <w:rPr>
                <w:rFonts w:ascii="GHEA Grapalat" w:hAnsi="GHEA Grapalat"/>
              </w:rPr>
            </w:pPr>
            <w:r w:rsidRPr="00BE012F">
              <w:rPr>
                <w:rFonts w:ascii="GHEA Grapalat" w:hAnsi="GHEA Grapalat" w:cs="Arial"/>
                <w:sz w:val="22"/>
                <w:szCs w:val="22"/>
              </w:rPr>
              <w:t>Все права на результаты данного исследования принадлежат клиенту. Отчеты, данные, модели и анализы, разработанные консультантом, являются частью права собственности и не могут быть использованы в других целях без письменного согласия клиента.</w:t>
            </w:r>
          </w:p>
        </w:tc>
        <w:tc>
          <w:tcPr>
            <w:tcW w:w="827" w:type="dxa"/>
            <w:vAlign w:val="center"/>
            <w:hideMark/>
          </w:tcPr>
          <w:p w14:paraId="3746B802" w14:textId="77777777" w:rsidR="003321CE" w:rsidRPr="00720C3E" w:rsidRDefault="003321CE" w:rsidP="003321CE">
            <w:pPr>
              <w:jc w:val="center"/>
              <w:rPr>
                <w:rFonts w:ascii="GHEA Grapalat" w:hAnsi="GHEA Grapalat" w:cs="Calibri"/>
                <w:sz w:val="20"/>
                <w:szCs w:val="20"/>
              </w:rPr>
            </w:pPr>
            <w:r w:rsidRPr="00720C3E">
              <w:rPr>
                <w:rFonts w:ascii="GHEA Grapalat" w:hAnsi="GHEA Grapalat" w:cs="Calibri"/>
                <w:sz w:val="20"/>
                <w:szCs w:val="20"/>
              </w:rPr>
              <w:lastRenderedPageBreak/>
              <w:t>драм</w:t>
            </w:r>
          </w:p>
        </w:tc>
        <w:tc>
          <w:tcPr>
            <w:tcW w:w="1526" w:type="dxa"/>
            <w:vAlign w:val="center"/>
            <w:hideMark/>
          </w:tcPr>
          <w:p w14:paraId="2F0E02B0" w14:textId="7F86E743" w:rsidR="003321CE" w:rsidRPr="00720C3E" w:rsidRDefault="003321CE" w:rsidP="003321CE">
            <w:pPr>
              <w:ind w:left="16"/>
              <w:jc w:val="center"/>
              <w:rPr>
                <w:rFonts w:ascii="GHEA Grapalat" w:hAnsi="GHEA Grapalat" w:cs="Calibri"/>
                <w:sz w:val="20"/>
                <w:szCs w:val="20"/>
                <w:lang w:val="hy-AM"/>
              </w:rPr>
            </w:pPr>
          </w:p>
        </w:tc>
        <w:tc>
          <w:tcPr>
            <w:tcW w:w="1333" w:type="dxa"/>
            <w:vAlign w:val="center"/>
            <w:hideMark/>
          </w:tcPr>
          <w:p w14:paraId="4789EB3C" w14:textId="77777777" w:rsidR="003321CE" w:rsidRPr="00720C3E" w:rsidRDefault="003321CE" w:rsidP="003321CE">
            <w:pPr>
              <w:ind w:left="16"/>
              <w:jc w:val="center"/>
              <w:rPr>
                <w:rFonts w:ascii="GHEA Grapalat" w:hAnsi="GHEA Grapalat" w:cs="Calibri"/>
                <w:sz w:val="20"/>
                <w:szCs w:val="20"/>
                <w:lang w:val="hy-AM"/>
              </w:rPr>
            </w:pPr>
            <w:r w:rsidRPr="00720C3E">
              <w:rPr>
                <w:rFonts w:ascii="GHEA Grapalat" w:hAnsi="GHEA Grapalat" w:cs="Calibri"/>
                <w:sz w:val="20"/>
                <w:szCs w:val="20"/>
                <w:lang w:val="hy-AM"/>
              </w:rPr>
              <w:t>1</w:t>
            </w:r>
          </w:p>
        </w:tc>
        <w:tc>
          <w:tcPr>
            <w:tcW w:w="1455" w:type="dxa"/>
            <w:vAlign w:val="center"/>
            <w:hideMark/>
          </w:tcPr>
          <w:p w14:paraId="111239B6" w14:textId="13E84B06" w:rsidR="003321CE" w:rsidRPr="00720C3E" w:rsidRDefault="003321CE" w:rsidP="003321CE">
            <w:pPr>
              <w:ind w:left="16"/>
              <w:jc w:val="center"/>
              <w:rPr>
                <w:rFonts w:ascii="GHEA Grapalat" w:hAnsi="GHEA Grapalat" w:cs="Calibri"/>
                <w:sz w:val="20"/>
                <w:szCs w:val="20"/>
                <w:lang w:val="hy-AM"/>
              </w:rPr>
            </w:pPr>
            <w:r w:rsidRPr="00BE012F">
              <w:rPr>
                <w:rFonts w:ascii="GHEA Grapalat" w:hAnsi="GHEA Grapalat"/>
              </w:rPr>
              <w:t>Ереван</w:t>
            </w:r>
            <w:r w:rsidRPr="00BE012F">
              <w:rPr>
                <w:rFonts w:ascii="GHEA Grapalat" w:hAnsi="GHEA Grapalat"/>
              </w:rPr>
              <w:br/>
              <w:t>Павстос Бузанди ул., 1/3 дом</w:t>
            </w:r>
          </w:p>
        </w:tc>
        <w:tc>
          <w:tcPr>
            <w:tcW w:w="1945" w:type="dxa"/>
            <w:vAlign w:val="center"/>
          </w:tcPr>
          <w:p w14:paraId="5192EF5C" w14:textId="77777777" w:rsidR="003321CE" w:rsidRPr="00BE012F" w:rsidRDefault="003321CE" w:rsidP="003321CE">
            <w:pPr>
              <w:pStyle w:val="NormalWeb"/>
              <w:spacing w:before="0" w:beforeAutospacing="0" w:after="120" w:afterAutospacing="0"/>
              <w:ind w:firstLine="20"/>
              <w:jc w:val="center"/>
              <w:rPr>
                <w:rFonts w:ascii="GHEA Grapalat" w:hAnsi="GHEA Grapalat" w:cs="Arial"/>
                <w:sz w:val="22"/>
                <w:szCs w:val="22"/>
                <w:lang w:val="hy-AM"/>
              </w:rPr>
            </w:pPr>
          </w:p>
          <w:p w14:paraId="0CF56F85" w14:textId="77777777" w:rsidR="003321CE" w:rsidRPr="00BE012F" w:rsidRDefault="003321CE" w:rsidP="003321CE">
            <w:pPr>
              <w:spacing w:after="120"/>
              <w:rPr>
                <w:rFonts w:ascii="GHEA Grapalat" w:hAnsi="GHEA Grapalat" w:cs="Arial"/>
              </w:rPr>
            </w:pPr>
            <w:r w:rsidRPr="00BE012F">
              <w:rPr>
                <w:rFonts w:ascii="GHEA Grapalat" w:hAnsi="GHEA Grapalat" w:cs="Arial"/>
              </w:rPr>
              <w:t xml:space="preserve">Предоставление услуги осуществляется на основании выделения для этой цели финансовых ресурсов со </w:t>
            </w:r>
            <w:r w:rsidRPr="00BE012F">
              <w:rPr>
                <w:rFonts w:ascii="GHEA Grapalat" w:hAnsi="GHEA Grapalat" w:cs="Arial"/>
              </w:rPr>
              <w:lastRenderedPageBreak/>
              <w:t xml:space="preserve">дня подписания соглашения между сторонами до 120-го календарного дня включительно, в том числе: </w:t>
            </w:r>
          </w:p>
          <w:p w14:paraId="3EC405A7" w14:textId="77777777" w:rsidR="003321CE" w:rsidRPr="00BE012F" w:rsidRDefault="003321CE" w:rsidP="003321CE">
            <w:pPr>
              <w:spacing w:after="120"/>
              <w:rPr>
                <w:rFonts w:ascii="GHEA Grapalat" w:hAnsi="GHEA Grapalat" w:cs="Arial"/>
              </w:rPr>
            </w:pPr>
            <w:r w:rsidRPr="00BE012F">
              <w:rPr>
                <w:rFonts w:ascii="GHEA Grapalat" w:hAnsi="GHEA Grapalat" w:cs="Arial"/>
              </w:rPr>
              <w:t xml:space="preserve">1. Раздел «4. Промежуточные результаты» Технического задания, «1) Предварительный отчет» – в течение 30 календарных дней; </w:t>
            </w:r>
          </w:p>
          <w:p w14:paraId="5E7190EE" w14:textId="0119A453" w:rsidR="003321CE" w:rsidRPr="00720C3E" w:rsidRDefault="003321CE" w:rsidP="003321CE">
            <w:pPr>
              <w:spacing w:after="120"/>
              <w:rPr>
                <w:rFonts w:ascii="GHEA Grapalat" w:hAnsi="GHEA Grapalat" w:cs="Arial"/>
                <w:color w:val="000000"/>
                <w:sz w:val="20"/>
                <w:szCs w:val="20"/>
              </w:rPr>
            </w:pPr>
            <w:r w:rsidRPr="00BE012F">
              <w:rPr>
                <w:rFonts w:ascii="GHEA Grapalat" w:hAnsi="GHEA Grapalat" w:cs="Arial"/>
              </w:rPr>
              <w:t xml:space="preserve">2. Раздел «4. Промежуточные результаты» Технического задания, с 2) по 7) – в течение </w:t>
            </w:r>
            <w:r w:rsidRPr="00BE012F">
              <w:rPr>
                <w:rFonts w:ascii="GHEA Grapalat" w:hAnsi="GHEA Grapalat" w:cs="Arial"/>
                <w:lang w:val="hy-AM"/>
              </w:rPr>
              <w:t>9</w:t>
            </w:r>
            <w:r w:rsidRPr="00BE012F">
              <w:rPr>
                <w:rFonts w:ascii="GHEA Grapalat" w:hAnsi="GHEA Grapalat" w:cs="Arial"/>
              </w:rPr>
              <w:t xml:space="preserve">0 </w:t>
            </w:r>
            <w:r w:rsidRPr="00BE012F">
              <w:rPr>
                <w:rFonts w:ascii="GHEA Grapalat" w:hAnsi="GHEA Grapalat" w:cs="Arial"/>
              </w:rPr>
              <w:lastRenderedPageBreak/>
              <w:t>календарных дней.</w:t>
            </w:r>
          </w:p>
        </w:tc>
      </w:tr>
    </w:tbl>
    <w:p w14:paraId="1E06BCEE" w14:textId="77777777" w:rsidR="00F26984" w:rsidRPr="00720C3E" w:rsidRDefault="00F26984" w:rsidP="00F26984">
      <w:pPr>
        <w:pStyle w:val="NormalWeb"/>
        <w:spacing w:before="0" w:beforeAutospacing="0" w:after="0" w:afterAutospacing="0"/>
        <w:jc w:val="both"/>
        <w:rPr>
          <w:rFonts w:ascii="GHEA Grapalat" w:eastAsiaTheme="minorEastAsia" w:hAnsi="GHEA Grapalat"/>
          <w:b/>
          <w:bCs/>
          <w:sz w:val="22"/>
          <w:szCs w:val="22"/>
          <w:lang w:eastAsia="en-US"/>
        </w:rPr>
      </w:pPr>
    </w:p>
    <w:p w14:paraId="073BD030" w14:textId="77777777" w:rsidR="00D20650" w:rsidRPr="00AD29CE" w:rsidRDefault="00D20650" w:rsidP="00DB4988">
      <w:pPr>
        <w:widowControl w:val="0"/>
        <w:jc w:val="center"/>
        <w:rPr>
          <w:rFonts w:ascii="GHEA Grapalat" w:hAnsi="GHEA Grapalat"/>
        </w:rPr>
      </w:pPr>
      <w:r w:rsidRPr="00AD29CE">
        <w:rPr>
          <w:rFonts w:ascii="GHEA Grapalat" w:hAnsi="GHEA Grapalat"/>
        </w:rPr>
        <w:br w:type="page"/>
      </w:r>
    </w:p>
    <w:p w14:paraId="3C567FA5" w14:textId="77777777" w:rsidR="00DA5683" w:rsidRDefault="00DA5683" w:rsidP="00DB4988">
      <w:pPr>
        <w:widowControl w:val="0"/>
        <w:ind w:firstLine="567"/>
        <w:jc w:val="right"/>
        <w:rPr>
          <w:rFonts w:ascii="GHEA Grapalat" w:hAnsi="GHEA Grapalat"/>
          <w:i/>
        </w:rPr>
        <w:sectPr w:rsidR="00DA5683" w:rsidSect="00DA5683">
          <w:footnotePr>
            <w:pos w:val="beneathText"/>
          </w:footnotePr>
          <w:pgSz w:w="16840" w:h="11907" w:orient="landscape" w:code="9"/>
          <w:pgMar w:top="1418" w:right="425" w:bottom="1418" w:left="851" w:header="561" w:footer="561" w:gutter="0"/>
          <w:cols w:space="720"/>
          <w:titlePg/>
          <w:docGrid w:linePitch="326"/>
        </w:sectPr>
      </w:pPr>
    </w:p>
    <w:p w14:paraId="1CAE7969" w14:textId="0493FCD1" w:rsidR="00D20650" w:rsidRDefault="00D20650" w:rsidP="00DB4988">
      <w:pPr>
        <w:widowControl w:val="0"/>
        <w:ind w:firstLine="567"/>
        <w:jc w:val="right"/>
        <w:rPr>
          <w:rFonts w:ascii="GHEA Grapalat" w:hAnsi="GHEA Grapalat"/>
          <w:i/>
        </w:rPr>
      </w:pPr>
    </w:p>
    <w:p w14:paraId="3242DFBC" w14:textId="77777777" w:rsidR="00DA5683" w:rsidRDefault="00DA5683" w:rsidP="00DB4988">
      <w:pPr>
        <w:widowControl w:val="0"/>
        <w:jc w:val="right"/>
        <w:rPr>
          <w:rFonts w:ascii="GHEA Grapalat" w:hAnsi="GHEA Grapalat"/>
          <w:i/>
        </w:rPr>
        <w:sectPr w:rsidR="00DA5683" w:rsidSect="00D20650">
          <w:footnotePr>
            <w:pos w:val="beneathText"/>
          </w:footnotePr>
          <w:pgSz w:w="11907" w:h="16840" w:code="9"/>
          <w:pgMar w:top="426" w:right="1418" w:bottom="851" w:left="1418" w:header="561" w:footer="561" w:gutter="0"/>
          <w:cols w:space="720"/>
          <w:titlePg/>
          <w:docGrid w:linePitch="326"/>
        </w:sectPr>
      </w:pPr>
    </w:p>
    <w:p w14:paraId="6C747EEB" w14:textId="299773D1" w:rsidR="00D20650" w:rsidRPr="00AD29CE" w:rsidRDefault="00D20650" w:rsidP="00DB4988">
      <w:pPr>
        <w:widowControl w:val="0"/>
        <w:jc w:val="right"/>
        <w:rPr>
          <w:rFonts w:ascii="GHEA Grapalat" w:hAnsi="GHEA Grapalat"/>
          <w:i/>
        </w:rPr>
      </w:pPr>
      <w:r w:rsidRPr="00AD29CE">
        <w:rPr>
          <w:rFonts w:ascii="GHEA Grapalat" w:hAnsi="GHEA Grapalat"/>
          <w:i/>
        </w:rPr>
        <w:lastRenderedPageBreak/>
        <w:t>Приложение № 2</w:t>
      </w:r>
    </w:p>
    <w:p w14:paraId="4C35EC0A" w14:textId="77777777" w:rsidR="00D20650" w:rsidRPr="00AD29CE" w:rsidRDefault="00D20650" w:rsidP="00DB4988">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BAD2069" w14:textId="77777777" w:rsidR="00D20650" w:rsidRPr="00AD29CE" w:rsidRDefault="00D20650" w:rsidP="00DB4988">
      <w:pPr>
        <w:widowControl w:val="0"/>
        <w:tabs>
          <w:tab w:val="left" w:pos="9540"/>
        </w:tabs>
        <w:jc w:val="center"/>
        <w:rPr>
          <w:rFonts w:ascii="GHEA Grapalat" w:hAnsi="GHEA Grapalat"/>
        </w:rPr>
      </w:pPr>
    </w:p>
    <w:p w14:paraId="4BC141BF" w14:textId="77777777" w:rsidR="00D20650" w:rsidRPr="00CA2754" w:rsidRDefault="00D20650" w:rsidP="00DB4988">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14:paraId="500421EA" w14:textId="77777777" w:rsidR="00D20650" w:rsidRPr="00AD29CE" w:rsidRDefault="00D20650" w:rsidP="00DB4988">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1463"/>
        <w:gridCol w:w="567"/>
        <w:gridCol w:w="482"/>
        <w:gridCol w:w="563"/>
        <w:gridCol w:w="681"/>
        <w:gridCol w:w="582"/>
        <w:gridCol w:w="566"/>
        <w:gridCol w:w="601"/>
        <w:gridCol w:w="611"/>
        <w:gridCol w:w="733"/>
        <w:gridCol w:w="709"/>
        <w:gridCol w:w="709"/>
        <w:gridCol w:w="650"/>
        <w:gridCol w:w="484"/>
        <w:gridCol w:w="8"/>
      </w:tblGrid>
      <w:tr w:rsidR="00D20650" w:rsidRPr="00F412AC" w14:paraId="17A1595C" w14:textId="77777777" w:rsidTr="000D33F3">
        <w:trPr>
          <w:trHeight w:val="363"/>
          <w:jc w:val="center"/>
        </w:trPr>
        <w:tc>
          <w:tcPr>
            <w:tcW w:w="11627" w:type="dxa"/>
            <w:gridSpan w:val="17"/>
          </w:tcPr>
          <w:p w14:paraId="4995EC91"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Услуги</w:t>
            </w:r>
          </w:p>
        </w:tc>
      </w:tr>
      <w:tr w:rsidR="00D20650" w:rsidRPr="00F412AC" w14:paraId="51B505E9" w14:textId="77777777" w:rsidTr="000D33F3">
        <w:trPr>
          <w:trHeight w:val="1781"/>
          <w:jc w:val="center"/>
        </w:trPr>
        <w:tc>
          <w:tcPr>
            <w:tcW w:w="1006" w:type="dxa"/>
            <w:vAlign w:val="center"/>
          </w:tcPr>
          <w:p w14:paraId="23EDDA5E"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6DF079C"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463" w:type="dxa"/>
            <w:vAlign w:val="center"/>
          </w:tcPr>
          <w:p w14:paraId="6533E61A"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наименование</w:t>
            </w:r>
          </w:p>
        </w:tc>
        <w:tc>
          <w:tcPr>
            <w:tcW w:w="7946" w:type="dxa"/>
            <w:gridSpan w:val="14"/>
            <w:vAlign w:val="center"/>
          </w:tcPr>
          <w:p w14:paraId="130F6C28" w14:textId="64BA3CE3" w:rsidR="00D20650" w:rsidRPr="00CA2754" w:rsidRDefault="00D20650" w:rsidP="008066A0">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8066A0">
              <w:rPr>
                <w:rFonts w:ascii="GHEA Grapalat" w:hAnsi="GHEA Grapalat"/>
                <w:sz w:val="16"/>
              </w:rPr>
              <w:t>едусматривается произвести в 202</w:t>
            </w:r>
            <w:r w:rsidR="00C30EC2">
              <w:rPr>
                <w:rFonts w:ascii="GHEA Grapalat" w:hAnsi="GHEA Grapalat"/>
                <w:sz w:val="16"/>
              </w:rPr>
              <w:t>6</w:t>
            </w:r>
            <w:r w:rsidR="008066A0">
              <w:rPr>
                <w:rFonts w:ascii="GHEA Grapalat" w:hAnsi="GHEA Grapalat"/>
                <w:sz w:val="16"/>
              </w:rPr>
              <w:t xml:space="preserve"> </w:t>
            </w:r>
            <w:r>
              <w:rPr>
                <w:rFonts w:ascii="GHEA Grapalat" w:hAnsi="GHEA Grapalat"/>
                <w:sz w:val="16"/>
              </w:rPr>
              <w:t>г., по месяцам, в том числе</w:t>
            </w:r>
            <w:r>
              <w:rPr>
                <w:rStyle w:val="FootnoteReference"/>
                <w:rFonts w:ascii="GHEA Grapalat" w:hAnsi="GHEA Grapalat"/>
              </w:rPr>
              <w:footnoteReference w:customMarkFollows="1" w:id="27"/>
              <w:t>**</w:t>
            </w:r>
          </w:p>
        </w:tc>
      </w:tr>
      <w:tr w:rsidR="00D20650" w:rsidRPr="00F412AC" w14:paraId="0F26B8A7" w14:textId="77777777" w:rsidTr="00D50209">
        <w:trPr>
          <w:gridAfter w:val="1"/>
          <w:wAfter w:w="8" w:type="dxa"/>
          <w:trHeight w:val="742"/>
          <w:jc w:val="center"/>
        </w:trPr>
        <w:tc>
          <w:tcPr>
            <w:tcW w:w="1006" w:type="dxa"/>
          </w:tcPr>
          <w:p w14:paraId="28B08B25" w14:textId="77777777" w:rsidR="00D20650" w:rsidRPr="00F412AC" w:rsidRDefault="00D20650" w:rsidP="00DB4988">
            <w:pPr>
              <w:widowControl w:val="0"/>
              <w:jc w:val="center"/>
              <w:rPr>
                <w:rFonts w:ascii="GHEA Grapalat" w:hAnsi="GHEA Grapalat"/>
                <w:sz w:val="16"/>
              </w:rPr>
            </w:pPr>
          </w:p>
        </w:tc>
        <w:tc>
          <w:tcPr>
            <w:tcW w:w="1212" w:type="dxa"/>
          </w:tcPr>
          <w:p w14:paraId="17D6D992" w14:textId="77777777" w:rsidR="00D20650" w:rsidRPr="00F412AC" w:rsidRDefault="00D20650" w:rsidP="00DB4988">
            <w:pPr>
              <w:widowControl w:val="0"/>
              <w:jc w:val="center"/>
              <w:rPr>
                <w:rFonts w:ascii="GHEA Grapalat" w:hAnsi="GHEA Grapalat"/>
                <w:sz w:val="16"/>
              </w:rPr>
            </w:pPr>
          </w:p>
        </w:tc>
        <w:tc>
          <w:tcPr>
            <w:tcW w:w="1463" w:type="dxa"/>
          </w:tcPr>
          <w:p w14:paraId="28656253" w14:textId="77777777" w:rsidR="00D20650" w:rsidRPr="00F412AC" w:rsidRDefault="00D20650" w:rsidP="00DB4988">
            <w:pPr>
              <w:widowControl w:val="0"/>
              <w:jc w:val="center"/>
              <w:rPr>
                <w:rFonts w:ascii="GHEA Grapalat" w:hAnsi="GHEA Grapalat"/>
                <w:sz w:val="16"/>
              </w:rPr>
            </w:pPr>
          </w:p>
        </w:tc>
        <w:tc>
          <w:tcPr>
            <w:tcW w:w="567" w:type="dxa"/>
            <w:vAlign w:val="center"/>
          </w:tcPr>
          <w:p w14:paraId="5479CB0A" w14:textId="77777777" w:rsidR="00D20650" w:rsidRPr="00F412AC" w:rsidRDefault="00D20650" w:rsidP="00DB4988">
            <w:pPr>
              <w:widowControl w:val="0"/>
              <w:ind w:left="-161" w:right="-148"/>
              <w:jc w:val="center"/>
              <w:rPr>
                <w:rFonts w:ascii="GHEA Grapalat" w:hAnsi="GHEA Grapalat"/>
                <w:sz w:val="16"/>
              </w:rPr>
            </w:pPr>
            <w:r w:rsidRPr="00F412AC">
              <w:rPr>
                <w:rFonts w:ascii="GHEA Grapalat" w:hAnsi="GHEA Grapalat"/>
                <w:sz w:val="16"/>
              </w:rPr>
              <w:t>январь</w:t>
            </w:r>
          </w:p>
        </w:tc>
        <w:tc>
          <w:tcPr>
            <w:tcW w:w="482" w:type="dxa"/>
            <w:vAlign w:val="center"/>
          </w:tcPr>
          <w:p w14:paraId="5F6F2402" w14:textId="77777777" w:rsidR="00D20650" w:rsidRPr="00F412AC" w:rsidRDefault="00D20650" w:rsidP="00DB4988">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5C557B6" w14:textId="77777777" w:rsidR="00D20650" w:rsidRPr="00F412AC" w:rsidRDefault="00D20650" w:rsidP="00DB4988">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EC2CC0A" w14:textId="77777777" w:rsidR="00D20650" w:rsidRPr="00F412AC" w:rsidRDefault="00D20650" w:rsidP="00DB4988">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521A7D30" w14:textId="77777777" w:rsidR="00D20650" w:rsidRPr="00F412AC" w:rsidRDefault="00D20650" w:rsidP="00DB4988">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D41874F" w14:textId="77777777" w:rsidR="00D20650" w:rsidRPr="00F412AC" w:rsidRDefault="00D20650" w:rsidP="00DB4988">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35F0B89E" w14:textId="77777777" w:rsidR="00D20650" w:rsidRPr="00F412AC" w:rsidRDefault="00D20650" w:rsidP="00DB4988">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6EE753D9" w14:textId="77777777" w:rsidR="00D20650" w:rsidRPr="00F412AC" w:rsidRDefault="00D20650" w:rsidP="00DB4988">
            <w:pPr>
              <w:widowControl w:val="0"/>
              <w:ind w:left="-94" w:right="-124"/>
              <w:jc w:val="center"/>
              <w:rPr>
                <w:rFonts w:ascii="GHEA Grapalat" w:hAnsi="GHEA Grapalat"/>
                <w:sz w:val="16"/>
              </w:rPr>
            </w:pPr>
            <w:r w:rsidRPr="00F412AC">
              <w:rPr>
                <w:rFonts w:ascii="GHEA Grapalat" w:hAnsi="GHEA Grapalat"/>
                <w:sz w:val="16"/>
              </w:rPr>
              <w:t>август</w:t>
            </w:r>
          </w:p>
        </w:tc>
        <w:tc>
          <w:tcPr>
            <w:tcW w:w="733" w:type="dxa"/>
            <w:vAlign w:val="center"/>
          </w:tcPr>
          <w:p w14:paraId="3B888C7D" w14:textId="77777777" w:rsidR="00D20650" w:rsidRPr="00F412AC" w:rsidRDefault="00D20650" w:rsidP="00DB4988">
            <w:pPr>
              <w:widowControl w:val="0"/>
              <w:ind w:left="-108" w:right="-119"/>
              <w:jc w:val="center"/>
              <w:rPr>
                <w:rFonts w:ascii="GHEA Grapalat" w:hAnsi="GHEA Grapalat"/>
                <w:sz w:val="16"/>
              </w:rPr>
            </w:pPr>
            <w:r w:rsidRPr="00F412AC">
              <w:rPr>
                <w:rFonts w:ascii="GHEA Grapalat" w:hAnsi="GHEA Grapalat"/>
                <w:sz w:val="16"/>
              </w:rPr>
              <w:t>сентябрь</w:t>
            </w:r>
          </w:p>
        </w:tc>
        <w:tc>
          <w:tcPr>
            <w:tcW w:w="709" w:type="dxa"/>
            <w:vAlign w:val="center"/>
          </w:tcPr>
          <w:p w14:paraId="00827D8B" w14:textId="77777777" w:rsidR="00D20650" w:rsidRPr="00F412AC" w:rsidRDefault="00D20650" w:rsidP="00DB4988">
            <w:pPr>
              <w:widowControl w:val="0"/>
              <w:ind w:left="-113" w:right="-124"/>
              <w:jc w:val="center"/>
              <w:rPr>
                <w:rFonts w:ascii="GHEA Grapalat" w:hAnsi="GHEA Grapalat"/>
                <w:sz w:val="16"/>
              </w:rPr>
            </w:pPr>
            <w:r w:rsidRPr="00F412AC">
              <w:rPr>
                <w:rFonts w:ascii="GHEA Grapalat" w:hAnsi="GHEA Grapalat"/>
                <w:sz w:val="16"/>
              </w:rPr>
              <w:t>октябрь</w:t>
            </w:r>
          </w:p>
        </w:tc>
        <w:tc>
          <w:tcPr>
            <w:tcW w:w="709" w:type="dxa"/>
            <w:vAlign w:val="center"/>
          </w:tcPr>
          <w:p w14:paraId="2916E0B7" w14:textId="77777777" w:rsidR="00D20650" w:rsidRPr="00F412AC" w:rsidRDefault="00D20650" w:rsidP="00DB4988">
            <w:pPr>
              <w:widowControl w:val="0"/>
              <w:ind w:left="-94" w:right="-108"/>
              <w:jc w:val="center"/>
              <w:rPr>
                <w:rFonts w:ascii="GHEA Grapalat" w:hAnsi="GHEA Grapalat"/>
                <w:sz w:val="16"/>
              </w:rPr>
            </w:pPr>
            <w:r w:rsidRPr="00F412AC">
              <w:rPr>
                <w:rFonts w:ascii="GHEA Grapalat" w:hAnsi="GHEA Grapalat"/>
                <w:sz w:val="16"/>
              </w:rPr>
              <w:t>ноябрь</w:t>
            </w:r>
          </w:p>
        </w:tc>
        <w:tc>
          <w:tcPr>
            <w:tcW w:w="650" w:type="dxa"/>
            <w:vAlign w:val="center"/>
          </w:tcPr>
          <w:p w14:paraId="6DB78E31" w14:textId="77777777" w:rsidR="00D20650" w:rsidRPr="00F412AC" w:rsidRDefault="00D20650" w:rsidP="00DB4988">
            <w:pPr>
              <w:widowControl w:val="0"/>
              <w:ind w:left="-136" w:right="-80"/>
              <w:jc w:val="center"/>
              <w:rPr>
                <w:rFonts w:ascii="GHEA Grapalat" w:hAnsi="GHEA Grapalat"/>
                <w:sz w:val="16"/>
              </w:rPr>
            </w:pPr>
            <w:r w:rsidRPr="00F412AC">
              <w:rPr>
                <w:rFonts w:ascii="GHEA Grapalat" w:hAnsi="GHEA Grapalat"/>
                <w:sz w:val="16"/>
              </w:rPr>
              <w:t>декабрь</w:t>
            </w:r>
          </w:p>
        </w:tc>
        <w:tc>
          <w:tcPr>
            <w:tcW w:w="484" w:type="dxa"/>
            <w:vAlign w:val="center"/>
          </w:tcPr>
          <w:p w14:paraId="35D6DE9B" w14:textId="77777777" w:rsidR="00D20650" w:rsidRPr="008066A0" w:rsidRDefault="00D20650" w:rsidP="00DB4988">
            <w:pPr>
              <w:widowControl w:val="0"/>
              <w:ind w:right="-1"/>
              <w:jc w:val="center"/>
              <w:rPr>
                <w:rFonts w:ascii="GHEA Grapalat" w:hAnsi="GHEA Grapalat"/>
                <w:sz w:val="16"/>
              </w:rPr>
            </w:pPr>
            <w:r w:rsidRPr="00F412AC">
              <w:rPr>
                <w:rFonts w:ascii="GHEA Grapalat" w:hAnsi="GHEA Grapalat"/>
                <w:sz w:val="16"/>
              </w:rPr>
              <w:t>Всего</w:t>
            </w:r>
          </w:p>
        </w:tc>
      </w:tr>
      <w:tr w:rsidR="00C30EC2" w:rsidRPr="00F412AC" w14:paraId="1B9515D3" w14:textId="77777777" w:rsidTr="00D50209">
        <w:trPr>
          <w:gridAfter w:val="1"/>
          <w:wAfter w:w="8" w:type="dxa"/>
          <w:trHeight w:val="363"/>
          <w:jc w:val="center"/>
        </w:trPr>
        <w:tc>
          <w:tcPr>
            <w:tcW w:w="1006" w:type="dxa"/>
          </w:tcPr>
          <w:p w14:paraId="10422A8D" w14:textId="77777777" w:rsidR="00C30EC2" w:rsidRDefault="00C30EC2" w:rsidP="00C30EC2">
            <w:pPr>
              <w:widowControl w:val="0"/>
              <w:jc w:val="center"/>
              <w:rPr>
                <w:rFonts w:ascii="GHEA Grapalat" w:hAnsi="GHEA Grapalat"/>
                <w:sz w:val="16"/>
              </w:rPr>
            </w:pPr>
          </w:p>
          <w:p w14:paraId="55672263" w14:textId="77777777" w:rsidR="00C30EC2" w:rsidRDefault="00C30EC2" w:rsidP="00C30EC2">
            <w:pPr>
              <w:widowControl w:val="0"/>
              <w:jc w:val="center"/>
              <w:rPr>
                <w:rFonts w:ascii="GHEA Grapalat" w:hAnsi="GHEA Grapalat"/>
                <w:sz w:val="16"/>
              </w:rPr>
            </w:pPr>
          </w:p>
          <w:p w14:paraId="709F0E86" w14:textId="77777777" w:rsidR="00C30EC2" w:rsidRDefault="00C30EC2" w:rsidP="00C30EC2">
            <w:pPr>
              <w:widowControl w:val="0"/>
              <w:jc w:val="center"/>
              <w:rPr>
                <w:rFonts w:ascii="GHEA Grapalat" w:hAnsi="GHEA Grapalat"/>
                <w:sz w:val="16"/>
              </w:rPr>
            </w:pPr>
          </w:p>
          <w:p w14:paraId="20FD0D5D" w14:textId="77777777" w:rsidR="00C30EC2" w:rsidRDefault="00C30EC2" w:rsidP="00C30EC2">
            <w:pPr>
              <w:widowControl w:val="0"/>
              <w:jc w:val="center"/>
              <w:rPr>
                <w:rFonts w:ascii="GHEA Grapalat" w:hAnsi="GHEA Grapalat"/>
                <w:sz w:val="16"/>
              </w:rPr>
            </w:pPr>
          </w:p>
          <w:p w14:paraId="52E85E04" w14:textId="77777777" w:rsidR="00C30EC2" w:rsidRDefault="00C30EC2" w:rsidP="00C30EC2">
            <w:pPr>
              <w:widowControl w:val="0"/>
              <w:jc w:val="center"/>
              <w:rPr>
                <w:rFonts w:ascii="GHEA Grapalat" w:hAnsi="GHEA Grapalat"/>
                <w:sz w:val="16"/>
              </w:rPr>
            </w:pPr>
          </w:p>
          <w:p w14:paraId="376BA834" w14:textId="77777777" w:rsidR="00C30EC2" w:rsidRDefault="00C30EC2" w:rsidP="00C30EC2">
            <w:pPr>
              <w:widowControl w:val="0"/>
              <w:jc w:val="center"/>
              <w:rPr>
                <w:rFonts w:ascii="GHEA Grapalat" w:hAnsi="GHEA Grapalat"/>
                <w:sz w:val="16"/>
              </w:rPr>
            </w:pPr>
          </w:p>
          <w:p w14:paraId="3820AA2F" w14:textId="77777777" w:rsidR="00C30EC2" w:rsidRDefault="00C30EC2" w:rsidP="00C30EC2">
            <w:pPr>
              <w:widowControl w:val="0"/>
              <w:jc w:val="center"/>
              <w:rPr>
                <w:rFonts w:ascii="GHEA Grapalat" w:hAnsi="GHEA Grapalat"/>
                <w:sz w:val="16"/>
              </w:rPr>
            </w:pPr>
          </w:p>
          <w:p w14:paraId="582D9800" w14:textId="77777777" w:rsidR="00C30EC2" w:rsidRDefault="00C30EC2" w:rsidP="00C30EC2">
            <w:pPr>
              <w:widowControl w:val="0"/>
              <w:jc w:val="center"/>
              <w:rPr>
                <w:rFonts w:ascii="GHEA Grapalat" w:hAnsi="GHEA Grapalat"/>
                <w:sz w:val="16"/>
              </w:rPr>
            </w:pPr>
          </w:p>
          <w:p w14:paraId="682D2A6A" w14:textId="77777777" w:rsidR="00C30EC2" w:rsidRDefault="00C30EC2" w:rsidP="00C30EC2">
            <w:pPr>
              <w:widowControl w:val="0"/>
              <w:jc w:val="center"/>
              <w:rPr>
                <w:rFonts w:ascii="GHEA Grapalat" w:hAnsi="GHEA Grapalat"/>
                <w:sz w:val="16"/>
              </w:rPr>
            </w:pPr>
          </w:p>
          <w:p w14:paraId="5B869810" w14:textId="5870644F" w:rsidR="00C30EC2" w:rsidRPr="00F412AC" w:rsidRDefault="00C30EC2" w:rsidP="00C30EC2">
            <w:pPr>
              <w:widowControl w:val="0"/>
              <w:jc w:val="center"/>
              <w:rPr>
                <w:rFonts w:ascii="GHEA Grapalat" w:hAnsi="GHEA Grapalat"/>
                <w:sz w:val="16"/>
              </w:rPr>
            </w:pPr>
            <w:r>
              <w:rPr>
                <w:rFonts w:ascii="GHEA Grapalat" w:hAnsi="GHEA Grapalat"/>
                <w:sz w:val="16"/>
              </w:rPr>
              <w:t>1</w:t>
            </w:r>
          </w:p>
        </w:tc>
        <w:tc>
          <w:tcPr>
            <w:tcW w:w="1212" w:type="dxa"/>
          </w:tcPr>
          <w:p w14:paraId="1DC77509" w14:textId="77777777" w:rsidR="00C30EC2" w:rsidRDefault="00C30EC2" w:rsidP="00C30EC2">
            <w:pPr>
              <w:widowControl w:val="0"/>
              <w:jc w:val="center"/>
              <w:rPr>
                <w:rFonts w:ascii="GHEA Grapalat" w:hAnsi="GHEA Grapalat" w:cs="Calibri"/>
                <w:sz w:val="20"/>
                <w:szCs w:val="20"/>
              </w:rPr>
            </w:pPr>
          </w:p>
          <w:p w14:paraId="3D2DAE79" w14:textId="77777777" w:rsidR="00C30EC2" w:rsidRDefault="00C30EC2" w:rsidP="00C30EC2">
            <w:pPr>
              <w:widowControl w:val="0"/>
              <w:jc w:val="center"/>
              <w:rPr>
                <w:rFonts w:ascii="GHEA Grapalat" w:hAnsi="GHEA Grapalat" w:cs="Calibri"/>
                <w:sz w:val="20"/>
                <w:szCs w:val="20"/>
              </w:rPr>
            </w:pPr>
          </w:p>
          <w:p w14:paraId="1C8B3073" w14:textId="77777777" w:rsidR="00C30EC2" w:rsidRDefault="00C30EC2" w:rsidP="00C30EC2">
            <w:pPr>
              <w:widowControl w:val="0"/>
              <w:jc w:val="center"/>
              <w:rPr>
                <w:rFonts w:ascii="GHEA Grapalat" w:hAnsi="GHEA Grapalat" w:cs="Calibri"/>
                <w:sz w:val="20"/>
                <w:szCs w:val="20"/>
              </w:rPr>
            </w:pPr>
          </w:p>
          <w:p w14:paraId="22CE731C" w14:textId="77777777" w:rsidR="00C30EC2" w:rsidRDefault="00C30EC2" w:rsidP="00C30EC2">
            <w:pPr>
              <w:widowControl w:val="0"/>
              <w:jc w:val="center"/>
              <w:rPr>
                <w:rFonts w:ascii="GHEA Grapalat" w:hAnsi="GHEA Grapalat" w:cs="Calibri"/>
                <w:sz w:val="20"/>
                <w:szCs w:val="20"/>
              </w:rPr>
            </w:pPr>
          </w:p>
          <w:p w14:paraId="6522D003" w14:textId="77777777" w:rsidR="00C30EC2" w:rsidRDefault="00C30EC2" w:rsidP="00C30EC2">
            <w:pPr>
              <w:widowControl w:val="0"/>
              <w:jc w:val="center"/>
              <w:rPr>
                <w:rFonts w:ascii="GHEA Grapalat" w:hAnsi="GHEA Grapalat" w:cs="Calibri"/>
                <w:sz w:val="20"/>
                <w:szCs w:val="20"/>
              </w:rPr>
            </w:pPr>
          </w:p>
          <w:p w14:paraId="0392F0F0" w14:textId="77777777" w:rsidR="00C30EC2" w:rsidRDefault="00C30EC2" w:rsidP="00C30EC2">
            <w:pPr>
              <w:widowControl w:val="0"/>
              <w:jc w:val="center"/>
              <w:rPr>
                <w:rFonts w:ascii="GHEA Grapalat" w:hAnsi="GHEA Grapalat" w:cs="Calibri"/>
                <w:sz w:val="20"/>
                <w:szCs w:val="20"/>
              </w:rPr>
            </w:pPr>
          </w:p>
          <w:p w14:paraId="3731E59B" w14:textId="77777777" w:rsidR="00C30EC2" w:rsidRDefault="00C30EC2" w:rsidP="00C30EC2">
            <w:pPr>
              <w:widowControl w:val="0"/>
              <w:jc w:val="center"/>
              <w:rPr>
                <w:rFonts w:ascii="GHEA Grapalat" w:hAnsi="GHEA Grapalat" w:cs="Calibri"/>
                <w:sz w:val="20"/>
                <w:szCs w:val="20"/>
              </w:rPr>
            </w:pPr>
          </w:p>
          <w:p w14:paraId="55847CE5" w14:textId="3F009A1F" w:rsidR="00C30EC2" w:rsidRPr="00F412AC" w:rsidRDefault="00C30EC2" w:rsidP="00C30EC2">
            <w:pPr>
              <w:widowControl w:val="0"/>
              <w:jc w:val="center"/>
              <w:rPr>
                <w:rFonts w:ascii="GHEA Grapalat" w:hAnsi="GHEA Grapalat"/>
                <w:sz w:val="16"/>
              </w:rPr>
            </w:pPr>
            <w:r w:rsidRPr="00944BE8">
              <w:rPr>
                <w:rFonts w:ascii="GHEA Grapalat" w:hAnsi="GHEA Grapalat" w:cs="Calibri"/>
                <w:sz w:val="20"/>
                <w:szCs w:val="20"/>
              </w:rPr>
              <w:t>71331500/</w:t>
            </w:r>
            <w:r>
              <w:rPr>
                <w:rFonts w:ascii="GHEA Grapalat" w:hAnsi="GHEA Grapalat" w:cs="Calibri"/>
                <w:sz w:val="20"/>
                <w:szCs w:val="20"/>
              </w:rPr>
              <w:t>501</w:t>
            </w:r>
          </w:p>
        </w:tc>
        <w:tc>
          <w:tcPr>
            <w:tcW w:w="1463" w:type="dxa"/>
          </w:tcPr>
          <w:p w14:paraId="3755F6A9" w14:textId="77777777" w:rsidR="00C30EC2" w:rsidRDefault="00C30EC2" w:rsidP="00C30EC2">
            <w:pPr>
              <w:widowControl w:val="0"/>
              <w:jc w:val="center"/>
              <w:rPr>
                <w:rFonts w:ascii="GHEA Grapalat" w:hAnsi="GHEA Grapalat"/>
                <w:sz w:val="16"/>
                <w:szCs w:val="16"/>
              </w:rPr>
            </w:pPr>
          </w:p>
          <w:p w14:paraId="56B84A49" w14:textId="7756F415" w:rsidR="00C30EC2" w:rsidRPr="00B905EC" w:rsidRDefault="00C30EC2" w:rsidP="00C30EC2">
            <w:pPr>
              <w:widowControl w:val="0"/>
              <w:jc w:val="center"/>
              <w:rPr>
                <w:rFonts w:ascii="GHEA Grapalat" w:hAnsi="GHEA Grapalat"/>
                <w:sz w:val="16"/>
                <w:szCs w:val="16"/>
              </w:rPr>
            </w:pPr>
            <w:r w:rsidRPr="00B905EC">
              <w:rPr>
                <w:rFonts w:ascii="GHEA Grapalat" w:hAnsi="GHEA Grapalat"/>
                <w:sz w:val="16"/>
                <w:szCs w:val="16"/>
              </w:rPr>
              <w:t>Закупка приобретении услуг по «Технико-экономическому обоснованию строительства новой наземной станции (условное название - «Сурмалу») на промежутке между станциями «Зоравар Андраник» и «Сасунци Давит» Ереванского метрополитена, а также восстановлению участка моста Христафора»</w:t>
            </w:r>
          </w:p>
        </w:tc>
        <w:tc>
          <w:tcPr>
            <w:tcW w:w="567" w:type="dxa"/>
            <w:vAlign w:val="center"/>
          </w:tcPr>
          <w:p w14:paraId="7706BE57" w14:textId="77777777" w:rsidR="00C30EC2" w:rsidRPr="00F412AC" w:rsidRDefault="00C30EC2" w:rsidP="00C30EC2">
            <w:pPr>
              <w:widowControl w:val="0"/>
              <w:jc w:val="center"/>
              <w:rPr>
                <w:rFonts w:ascii="GHEA Grapalat" w:hAnsi="GHEA Grapalat"/>
                <w:sz w:val="16"/>
              </w:rPr>
            </w:pPr>
            <w:r w:rsidRPr="00F412AC">
              <w:rPr>
                <w:rFonts w:ascii="GHEA Grapalat" w:hAnsi="GHEA Grapalat"/>
                <w:sz w:val="16"/>
              </w:rPr>
              <w:t>... %</w:t>
            </w:r>
          </w:p>
        </w:tc>
        <w:tc>
          <w:tcPr>
            <w:tcW w:w="482" w:type="dxa"/>
            <w:vAlign w:val="center"/>
          </w:tcPr>
          <w:p w14:paraId="58C0F80E" w14:textId="77777777" w:rsidR="00C30EC2" w:rsidRPr="00F412AC" w:rsidRDefault="00C30EC2" w:rsidP="00C30EC2">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DF91304" w14:textId="77777777"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75B69CD" w14:textId="77777777"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68F6C64C" w14:textId="77777777"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5E222FDE" w14:textId="77777777"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609344D1" w14:textId="77777777"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0CC3F8B8" w14:textId="1BB8304B"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733" w:type="dxa"/>
            <w:vAlign w:val="center"/>
          </w:tcPr>
          <w:p w14:paraId="552968CF" w14:textId="7F93EF97"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709" w:type="dxa"/>
            <w:vAlign w:val="center"/>
          </w:tcPr>
          <w:p w14:paraId="30A6AF5B" w14:textId="3937D40D"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709" w:type="dxa"/>
            <w:vAlign w:val="center"/>
          </w:tcPr>
          <w:p w14:paraId="05A20DF4" w14:textId="6F2D1820"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650" w:type="dxa"/>
            <w:vAlign w:val="center"/>
          </w:tcPr>
          <w:p w14:paraId="34FDFF97" w14:textId="0E2518F6" w:rsidR="00C30EC2" w:rsidRPr="00F412AC" w:rsidRDefault="00C30EC2" w:rsidP="00C30EC2">
            <w:pPr>
              <w:widowControl w:val="0"/>
              <w:jc w:val="center"/>
              <w:rPr>
                <w:rFonts w:ascii="GHEA Grapalat" w:hAnsi="GHEA Grapalat" w:cs="Arial"/>
                <w:sz w:val="16"/>
              </w:rPr>
            </w:pPr>
            <w:r w:rsidRPr="00F412AC">
              <w:rPr>
                <w:rFonts w:ascii="GHEA Grapalat" w:hAnsi="GHEA Grapalat"/>
                <w:sz w:val="16"/>
              </w:rPr>
              <w:t>... %</w:t>
            </w:r>
          </w:p>
        </w:tc>
        <w:tc>
          <w:tcPr>
            <w:tcW w:w="484" w:type="dxa"/>
            <w:vAlign w:val="center"/>
          </w:tcPr>
          <w:p w14:paraId="0F43154E" w14:textId="3DAE34E8" w:rsidR="00C30EC2" w:rsidRPr="00F412AC" w:rsidRDefault="00C30EC2" w:rsidP="00C30EC2">
            <w:pPr>
              <w:widowControl w:val="0"/>
              <w:jc w:val="center"/>
              <w:rPr>
                <w:rFonts w:ascii="GHEA Grapalat" w:hAnsi="GHEA Grapalat"/>
                <w:b/>
                <w:sz w:val="16"/>
              </w:rPr>
            </w:pPr>
            <w:r w:rsidRPr="00F412AC">
              <w:rPr>
                <w:rFonts w:ascii="GHEA Grapalat" w:hAnsi="GHEA Grapalat"/>
                <w:sz w:val="16"/>
              </w:rPr>
              <w:t>... %</w:t>
            </w:r>
          </w:p>
        </w:tc>
      </w:tr>
    </w:tbl>
    <w:p w14:paraId="43FECC89" w14:textId="77777777" w:rsidR="00DA5683" w:rsidRDefault="00DA5683" w:rsidP="00DB4988">
      <w:pPr>
        <w:widowControl w:val="0"/>
        <w:rPr>
          <w:rFonts w:ascii="GHEA Grapalat" w:hAnsi="GHEA Grapalat"/>
          <w:i/>
        </w:rPr>
        <w:sectPr w:rsidR="00DA5683" w:rsidSect="00DA5683">
          <w:footnotePr>
            <w:pos w:val="beneathText"/>
          </w:footnotePr>
          <w:pgSz w:w="11907" w:h="16840" w:code="9"/>
          <w:pgMar w:top="425" w:right="1418" w:bottom="851" w:left="1418" w:header="561" w:footer="561" w:gutter="0"/>
          <w:cols w:space="720"/>
          <w:titlePg/>
          <w:docGrid w:linePitch="326"/>
        </w:sectPr>
      </w:pPr>
    </w:p>
    <w:p w14:paraId="4172F3E1" w14:textId="4A8DFBB9" w:rsidR="00D20650" w:rsidRPr="00AD29CE" w:rsidRDefault="00D20650" w:rsidP="00DB4988">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20650" w:rsidRPr="00AD29CE" w14:paraId="5AB5806A" w14:textId="77777777" w:rsidTr="00821AF9">
        <w:trPr>
          <w:jc w:val="center"/>
        </w:trPr>
        <w:tc>
          <w:tcPr>
            <w:tcW w:w="4536" w:type="dxa"/>
          </w:tcPr>
          <w:p w14:paraId="7202C95D"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ЗАКАЗЧИК</w:t>
            </w:r>
          </w:p>
          <w:p w14:paraId="6FF3F1B0" w14:textId="77777777" w:rsidR="00D20650" w:rsidRPr="00A9587F" w:rsidRDefault="00D20650" w:rsidP="00DB4988">
            <w:pPr>
              <w:widowControl w:val="0"/>
              <w:jc w:val="center"/>
              <w:rPr>
                <w:rFonts w:ascii="GHEA Grapalat" w:hAnsi="GHEA Grapalat"/>
              </w:rPr>
            </w:pPr>
            <w:r w:rsidRPr="00A9587F">
              <w:rPr>
                <w:rFonts w:ascii="GHEA Grapalat" w:hAnsi="GHEA Grapalat"/>
              </w:rPr>
              <w:t>_________________________</w:t>
            </w:r>
          </w:p>
          <w:p w14:paraId="7C8BE558" w14:textId="77777777" w:rsidR="00D20650" w:rsidRPr="00CA2754" w:rsidRDefault="00D20650" w:rsidP="00DB4988">
            <w:pPr>
              <w:widowControl w:val="0"/>
              <w:jc w:val="center"/>
              <w:rPr>
                <w:rFonts w:ascii="GHEA Grapalat" w:hAnsi="GHEA Grapalat"/>
                <w:vertAlign w:val="superscript"/>
              </w:rPr>
            </w:pPr>
            <w:r w:rsidRPr="00CA2754">
              <w:rPr>
                <w:rFonts w:ascii="GHEA Grapalat" w:hAnsi="GHEA Grapalat"/>
                <w:vertAlign w:val="superscript"/>
              </w:rPr>
              <w:t>/подпись/</w:t>
            </w:r>
          </w:p>
          <w:p w14:paraId="1DEA5D47"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c>
          <w:tcPr>
            <w:tcW w:w="760" w:type="dxa"/>
          </w:tcPr>
          <w:p w14:paraId="43092D75" w14:textId="77777777" w:rsidR="00D20650" w:rsidRPr="00AD29CE" w:rsidRDefault="00D20650" w:rsidP="00DB4988">
            <w:pPr>
              <w:widowControl w:val="0"/>
              <w:jc w:val="center"/>
              <w:rPr>
                <w:rFonts w:ascii="GHEA Grapalat" w:hAnsi="GHEA Grapalat"/>
              </w:rPr>
            </w:pPr>
          </w:p>
        </w:tc>
        <w:tc>
          <w:tcPr>
            <w:tcW w:w="4343" w:type="dxa"/>
          </w:tcPr>
          <w:p w14:paraId="5221B1FA"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ИСПОЛНИТЕЛЬ</w:t>
            </w:r>
          </w:p>
          <w:p w14:paraId="71B5A0CE" w14:textId="77777777" w:rsidR="00D20650" w:rsidRPr="00A9587F" w:rsidRDefault="00D20650" w:rsidP="00DB4988">
            <w:pPr>
              <w:widowControl w:val="0"/>
              <w:jc w:val="center"/>
              <w:rPr>
                <w:rFonts w:ascii="GHEA Grapalat" w:hAnsi="GHEA Grapalat"/>
              </w:rPr>
            </w:pPr>
            <w:r w:rsidRPr="00A9587F">
              <w:rPr>
                <w:rFonts w:ascii="GHEA Grapalat" w:hAnsi="GHEA Grapalat"/>
              </w:rPr>
              <w:t>_________________________</w:t>
            </w:r>
          </w:p>
          <w:p w14:paraId="5FE6E8A2" w14:textId="77777777" w:rsidR="00D20650" w:rsidRPr="00CA2754" w:rsidRDefault="00D20650" w:rsidP="00DB4988">
            <w:pPr>
              <w:widowControl w:val="0"/>
              <w:jc w:val="center"/>
              <w:rPr>
                <w:rFonts w:ascii="GHEA Grapalat" w:hAnsi="GHEA Grapalat"/>
                <w:vertAlign w:val="superscript"/>
              </w:rPr>
            </w:pPr>
            <w:r w:rsidRPr="00CA2754">
              <w:rPr>
                <w:rFonts w:ascii="GHEA Grapalat" w:hAnsi="GHEA Grapalat"/>
                <w:vertAlign w:val="superscript"/>
              </w:rPr>
              <w:t>/подпись/</w:t>
            </w:r>
          </w:p>
          <w:p w14:paraId="38777AF9"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r>
    </w:tbl>
    <w:p w14:paraId="000C5A2C" w14:textId="77777777" w:rsidR="00D20650" w:rsidRPr="00AD29CE" w:rsidRDefault="00D20650" w:rsidP="00DB4988">
      <w:pPr>
        <w:widowControl w:val="0"/>
        <w:rPr>
          <w:rFonts w:ascii="GHEA Grapalat" w:hAnsi="GHEA Grapalat"/>
        </w:rPr>
        <w:sectPr w:rsidR="00D20650" w:rsidRPr="00AD29CE" w:rsidSect="00D20650">
          <w:footnotePr>
            <w:pos w:val="beneathText"/>
          </w:footnotePr>
          <w:pgSz w:w="11907" w:h="16840" w:code="9"/>
          <w:pgMar w:top="426" w:right="1418" w:bottom="851" w:left="1418" w:header="561" w:footer="561" w:gutter="0"/>
          <w:cols w:space="720"/>
          <w:titlePg/>
          <w:docGrid w:linePitch="326"/>
        </w:sectPr>
      </w:pPr>
    </w:p>
    <w:p w14:paraId="74EC0087"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1CDD443E"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8FAFC0" w14:textId="77777777" w:rsidR="00D20650" w:rsidRPr="00AD29CE" w:rsidRDefault="00D20650" w:rsidP="00DB4988">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20650" w:rsidRPr="00AD29CE" w:rsidDel="004B29A5" w14:paraId="1A1A4F98" w14:textId="77777777" w:rsidTr="00821AF9">
        <w:trPr>
          <w:tblCellSpacing w:w="7" w:type="dxa"/>
          <w:jc w:val="center"/>
        </w:trPr>
        <w:tc>
          <w:tcPr>
            <w:tcW w:w="0" w:type="auto"/>
            <w:gridSpan w:val="2"/>
            <w:vAlign w:val="center"/>
          </w:tcPr>
          <w:p w14:paraId="76563F8C" w14:textId="77777777" w:rsidR="00D20650" w:rsidRPr="00AD29CE" w:rsidDel="004B29A5" w:rsidRDefault="00D20650" w:rsidP="00DB4988">
            <w:pPr>
              <w:widowControl w:val="0"/>
              <w:rPr>
                <w:rFonts w:ascii="GHEA Grapalat" w:hAnsi="GHEA Grapalat"/>
                <w:iCs/>
                <w:color w:val="000000"/>
              </w:rPr>
            </w:pPr>
          </w:p>
        </w:tc>
        <w:tc>
          <w:tcPr>
            <w:tcW w:w="0" w:type="auto"/>
            <w:vAlign w:val="center"/>
          </w:tcPr>
          <w:p w14:paraId="65D0E627" w14:textId="77777777" w:rsidR="00D20650" w:rsidRPr="00AD29CE" w:rsidDel="004B29A5" w:rsidRDefault="00D20650" w:rsidP="00DB4988">
            <w:pPr>
              <w:widowControl w:val="0"/>
              <w:rPr>
                <w:rFonts w:ascii="GHEA Grapalat" w:hAnsi="GHEA Grapalat" w:cs="Arial"/>
                <w:iCs/>
                <w:color w:val="000000"/>
              </w:rPr>
            </w:pPr>
          </w:p>
        </w:tc>
      </w:tr>
      <w:tr w:rsidR="00D20650" w:rsidRPr="00AD29CE" w14:paraId="1990A931" w14:textId="77777777" w:rsidTr="00821AF9">
        <w:trPr>
          <w:tblCellSpacing w:w="7" w:type="dxa"/>
          <w:jc w:val="center"/>
        </w:trPr>
        <w:tc>
          <w:tcPr>
            <w:tcW w:w="0" w:type="auto"/>
            <w:vAlign w:val="center"/>
          </w:tcPr>
          <w:p w14:paraId="7E6C437F"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1A6651B4"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625935E3"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3753AF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1363754A" w14:textId="77777777" w:rsidR="00D20650" w:rsidRPr="00CA2754" w:rsidRDefault="00D20650" w:rsidP="00DB4988">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99758C5"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E3562F1" w14:textId="77777777" w:rsidR="00D20650" w:rsidRPr="00CA2754" w:rsidRDefault="00D20650" w:rsidP="00DB4988">
            <w:pPr>
              <w:widowControl w:val="0"/>
              <w:jc w:val="center"/>
              <w:rPr>
                <w:rFonts w:ascii="GHEA Grapalat" w:hAnsi="GHEA Grapalat"/>
                <w:iCs/>
                <w:color w:val="000000"/>
              </w:rPr>
            </w:pPr>
            <w:r>
              <w:rPr>
                <w:rFonts w:ascii="GHEA Grapalat" w:hAnsi="GHEA Grapalat"/>
                <w:color w:val="000000"/>
              </w:rPr>
              <w:t>Заказчик</w:t>
            </w:r>
          </w:p>
          <w:p w14:paraId="1121AE8A"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431A8B1"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0216FDC"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6DCD116D"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6F227FE0"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DB7772B" w14:textId="77777777" w:rsidR="00D20650" w:rsidRPr="00AD29CE" w:rsidRDefault="00D20650" w:rsidP="00DB4988">
      <w:pPr>
        <w:widowControl w:val="0"/>
        <w:ind w:firstLine="375"/>
        <w:rPr>
          <w:rFonts w:ascii="GHEA Grapalat" w:hAnsi="GHEA Grapalat"/>
          <w:iCs/>
          <w:color w:val="000000"/>
        </w:rPr>
      </w:pPr>
    </w:p>
    <w:p w14:paraId="62639991" w14:textId="77777777" w:rsidR="00D20650" w:rsidRPr="00AD29CE" w:rsidRDefault="00D20650" w:rsidP="00DB4988">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22072D90" w14:textId="77777777" w:rsidR="00D20650" w:rsidRPr="00CA2754" w:rsidRDefault="00D20650" w:rsidP="00DB4988">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086BB7A5" w14:textId="77777777" w:rsidR="00D20650" w:rsidRPr="00AD29CE" w:rsidRDefault="00D20650" w:rsidP="00DB4988">
      <w:pPr>
        <w:pStyle w:val="BodyTextIndent"/>
        <w:widowControl w:val="0"/>
        <w:spacing w:line="240" w:lineRule="auto"/>
        <w:ind w:firstLine="0"/>
        <w:jc w:val="center"/>
        <w:rPr>
          <w:rFonts w:ascii="GHEA Grapalat" w:hAnsi="GHEA Grapalat"/>
          <w:b/>
          <w:bCs/>
          <w:iCs/>
          <w:sz w:val="24"/>
          <w:szCs w:val="24"/>
        </w:rPr>
      </w:pPr>
    </w:p>
    <w:p w14:paraId="2770EF9D" w14:textId="77777777" w:rsidR="00D20650" w:rsidRPr="00AD29CE" w:rsidRDefault="00D20650" w:rsidP="00DB4988">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2A51621" w14:textId="77777777" w:rsidR="00D20650" w:rsidRPr="00AD29CE" w:rsidRDefault="00D20650" w:rsidP="00DB4988">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24EBD65" w14:textId="77777777" w:rsidR="00D20650" w:rsidRPr="00AD29CE" w:rsidRDefault="00D20650" w:rsidP="00DB4988">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21C47128" w14:textId="77777777" w:rsidR="00D20650" w:rsidRPr="00AD29CE" w:rsidRDefault="00D20650" w:rsidP="00DB4988">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835DE7C" w14:textId="77777777" w:rsidR="00D20650" w:rsidRPr="00AD29CE" w:rsidRDefault="00D20650" w:rsidP="00DB4988">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15A4E216" w14:textId="77777777" w:rsidR="00D20650" w:rsidRPr="00AD29CE" w:rsidRDefault="00D20650" w:rsidP="00DB4988">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20650" w:rsidRPr="00CA2754" w14:paraId="59B492A2" w14:textId="77777777" w:rsidTr="00821AF9">
        <w:trPr>
          <w:jc w:val="center"/>
        </w:trPr>
        <w:tc>
          <w:tcPr>
            <w:tcW w:w="357" w:type="dxa"/>
            <w:vMerge w:val="restart"/>
            <w:vAlign w:val="center"/>
          </w:tcPr>
          <w:p w14:paraId="718231D1"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2ABE183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20650" w:rsidRPr="00CA2754" w14:paraId="755FCCC1" w14:textId="77777777" w:rsidTr="00821AF9">
        <w:trPr>
          <w:jc w:val="center"/>
        </w:trPr>
        <w:tc>
          <w:tcPr>
            <w:tcW w:w="357" w:type="dxa"/>
            <w:vMerge/>
          </w:tcPr>
          <w:p w14:paraId="7F6A2CB6"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Merge w:val="restart"/>
            <w:vAlign w:val="center"/>
          </w:tcPr>
          <w:p w14:paraId="2742367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230E9F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198CAE6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450B810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6562D58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BA71F13"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20650" w:rsidRPr="00CA2754" w14:paraId="68E88B95" w14:textId="77777777" w:rsidTr="00821AF9">
        <w:trPr>
          <w:trHeight w:val="1105"/>
          <w:jc w:val="center"/>
        </w:trPr>
        <w:tc>
          <w:tcPr>
            <w:tcW w:w="357" w:type="dxa"/>
            <w:vMerge/>
            <w:tcBorders>
              <w:bottom w:val="single" w:sz="4" w:space="0" w:color="auto"/>
            </w:tcBorders>
          </w:tcPr>
          <w:p w14:paraId="773EF26F"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vAlign w:val="center"/>
          </w:tcPr>
          <w:p w14:paraId="44E782F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vAlign w:val="center"/>
          </w:tcPr>
          <w:p w14:paraId="0096F959"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vAlign w:val="center"/>
          </w:tcPr>
          <w:p w14:paraId="3AE87BB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03DFC22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3A290659"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52E5618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44DBE9D6"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vAlign w:val="center"/>
          </w:tcPr>
          <w:p w14:paraId="43A6968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r w:rsidR="00D20650" w:rsidRPr="00CA2754" w14:paraId="2FF58A5B" w14:textId="77777777" w:rsidTr="00821AF9">
        <w:trPr>
          <w:jc w:val="center"/>
        </w:trPr>
        <w:tc>
          <w:tcPr>
            <w:tcW w:w="357" w:type="dxa"/>
            <w:vAlign w:val="center"/>
          </w:tcPr>
          <w:p w14:paraId="3C3FC03A"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Align w:val="center"/>
          </w:tcPr>
          <w:p w14:paraId="74BE3687"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vAlign w:val="center"/>
          </w:tcPr>
          <w:p w14:paraId="403EC17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vAlign w:val="center"/>
          </w:tcPr>
          <w:p w14:paraId="4291E0B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16" w:type="dxa"/>
            <w:vAlign w:val="center"/>
          </w:tcPr>
          <w:p w14:paraId="716642B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42" w:type="dxa"/>
            <w:vAlign w:val="center"/>
          </w:tcPr>
          <w:p w14:paraId="7B1B3555"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34" w:type="dxa"/>
            <w:vAlign w:val="center"/>
          </w:tcPr>
          <w:p w14:paraId="5DD9F4A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68" w:type="dxa"/>
            <w:vAlign w:val="center"/>
          </w:tcPr>
          <w:p w14:paraId="0D8B0DA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vAlign w:val="center"/>
          </w:tcPr>
          <w:p w14:paraId="2A984E03"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r w:rsidR="00D20650" w:rsidRPr="00CA2754" w14:paraId="29394BC5" w14:textId="77777777" w:rsidTr="00821AF9">
        <w:trPr>
          <w:jc w:val="center"/>
        </w:trPr>
        <w:tc>
          <w:tcPr>
            <w:tcW w:w="357" w:type="dxa"/>
          </w:tcPr>
          <w:p w14:paraId="79C9808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tcPr>
          <w:p w14:paraId="4255839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tcPr>
          <w:p w14:paraId="65A697D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tcPr>
          <w:p w14:paraId="431B03D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16" w:type="dxa"/>
          </w:tcPr>
          <w:p w14:paraId="7E6F43EA"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42" w:type="dxa"/>
          </w:tcPr>
          <w:p w14:paraId="0D8D6F0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34" w:type="dxa"/>
          </w:tcPr>
          <w:p w14:paraId="05E945A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68" w:type="dxa"/>
          </w:tcPr>
          <w:p w14:paraId="6122A11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tcPr>
          <w:p w14:paraId="0889CAE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bl>
    <w:p w14:paraId="161C8E39" w14:textId="77777777" w:rsidR="00D20650" w:rsidRPr="00CA2754" w:rsidRDefault="00D20650" w:rsidP="00DB4988">
      <w:pPr>
        <w:widowControl w:val="0"/>
        <w:ind w:firstLine="375"/>
        <w:jc w:val="both"/>
        <w:rPr>
          <w:rFonts w:ascii="GHEA Grapalat" w:hAnsi="GHEA Grapalat" w:cs="Arial"/>
          <w:iCs/>
          <w:color w:val="000000"/>
          <w:lang w:val="en-US"/>
        </w:rPr>
      </w:pPr>
    </w:p>
    <w:p w14:paraId="6088E963" w14:textId="77777777" w:rsidR="00D20650" w:rsidRPr="00AD29CE" w:rsidRDefault="00D20650" w:rsidP="00DB4988">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20650" w:rsidRPr="00AD29CE" w14:paraId="5AB7C1E6" w14:textId="77777777" w:rsidTr="00821AF9">
        <w:trPr>
          <w:trHeight w:val="266"/>
          <w:tblCellSpacing w:w="7" w:type="dxa"/>
          <w:jc w:val="center"/>
        </w:trPr>
        <w:tc>
          <w:tcPr>
            <w:tcW w:w="0" w:type="auto"/>
            <w:vAlign w:val="center"/>
          </w:tcPr>
          <w:p w14:paraId="7F6E5C2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7D1E7D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20650" w:rsidRPr="00AD29CE" w14:paraId="7B28E6C4" w14:textId="77777777" w:rsidTr="00821AF9">
        <w:trPr>
          <w:trHeight w:val="473"/>
          <w:tblCellSpacing w:w="7" w:type="dxa"/>
          <w:jc w:val="center"/>
        </w:trPr>
        <w:tc>
          <w:tcPr>
            <w:tcW w:w="0" w:type="auto"/>
            <w:vAlign w:val="center"/>
          </w:tcPr>
          <w:p w14:paraId="5696877E" w14:textId="77777777" w:rsidR="00D20650" w:rsidRPr="00AD29CE" w:rsidRDefault="00D20650" w:rsidP="00DB4988">
            <w:pPr>
              <w:widowControl w:val="0"/>
              <w:jc w:val="center"/>
              <w:rPr>
                <w:rFonts w:ascii="GHEA Grapalat" w:hAnsi="GHEA Grapalat"/>
                <w:iCs/>
              </w:rPr>
            </w:pPr>
            <w:r w:rsidRPr="00AD29CE">
              <w:rPr>
                <w:rFonts w:ascii="GHEA Grapalat" w:hAnsi="GHEA Grapalat"/>
              </w:rPr>
              <w:t xml:space="preserve">___________________________ </w:t>
            </w:r>
          </w:p>
          <w:p w14:paraId="67D8DF09"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5F15C8D" w14:textId="77777777" w:rsidR="00D20650" w:rsidRPr="00AD29CE" w:rsidRDefault="00D20650" w:rsidP="00DB4988">
            <w:pPr>
              <w:widowControl w:val="0"/>
              <w:jc w:val="center"/>
              <w:rPr>
                <w:rFonts w:ascii="GHEA Grapalat" w:hAnsi="GHEA Grapalat"/>
                <w:iCs/>
              </w:rPr>
            </w:pPr>
            <w:r w:rsidRPr="00AD29CE">
              <w:rPr>
                <w:rFonts w:ascii="GHEA Grapalat" w:hAnsi="GHEA Grapalat"/>
              </w:rPr>
              <w:t>___________________________</w:t>
            </w:r>
          </w:p>
          <w:p w14:paraId="17783F81"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20650" w:rsidRPr="00AD29CE" w14:paraId="2C68815A" w14:textId="77777777" w:rsidTr="00821AF9">
        <w:trPr>
          <w:trHeight w:val="503"/>
          <w:tblCellSpacing w:w="7" w:type="dxa"/>
          <w:jc w:val="center"/>
        </w:trPr>
        <w:tc>
          <w:tcPr>
            <w:tcW w:w="0" w:type="auto"/>
            <w:vAlign w:val="center"/>
          </w:tcPr>
          <w:p w14:paraId="6B29E22A" w14:textId="77777777" w:rsidR="00D20650" w:rsidRPr="00AD29CE" w:rsidRDefault="00D20650" w:rsidP="00DB4988">
            <w:pPr>
              <w:widowControl w:val="0"/>
              <w:jc w:val="center"/>
              <w:rPr>
                <w:rFonts w:ascii="GHEA Grapalat" w:hAnsi="GHEA Grapalat"/>
                <w:iCs/>
              </w:rPr>
            </w:pPr>
            <w:r w:rsidRPr="00AD29CE">
              <w:rPr>
                <w:rFonts w:ascii="GHEA Grapalat" w:hAnsi="GHEA Grapalat"/>
              </w:rPr>
              <w:t xml:space="preserve">___________________________ </w:t>
            </w:r>
          </w:p>
          <w:p w14:paraId="40D653ED"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795E8FDF" w14:textId="77777777" w:rsidR="00D20650" w:rsidRPr="00AD29CE" w:rsidRDefault="00D20650" w:rsidP="00DB4988">
            <w:pPr>
              <w:widowControl w:val="0"/>
              <w:jc w:val="center"/>
              <w:rPr>
                <w:rFonts w:ascii="GHEA Grapalat" w:hAnsi="GHEA Grapalat"/>
                <w:iCs/>
              </w:rPr>
            </w:pPr>
            <w:r w:rsidRPr="00AD29CE">
              <w:rPr>
                <w:rFonts w:ascii="GHEA Grapalat" w:hAnsi="GHEA Grapalat"/>
              </w:rPr>
              <w:t>___________________________</w:t>
            </w:r>
          </w:p>
          <w:p w14:paraId="3BC269FA"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20650" w:rsidRPr="00AD29CE" w14:paraId="38EF6F89" w14:textId="77777777" w:rsidTr="00821AF9">
        <w:trPr>
          <w:trHeight w:val="281"/>
          <w:tblCellSpacing w:w="7" w:type="dxa"/>
          <w:jc w:val="center"/>
        </w:trPr>
        <w:tc>
          <w:tcPr>
            <w:tcW w:w="0" w:type="auto"/>
            <w:vAlign w:val="center"/>
          </w:tcPr>
          <w:p w14:paraId="403711E4"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1BB63A83"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 П.</w:t>
            </w:r>
          </w:p>
        </w:tc>
      </w:tr>
    </w:tbl>
    <w:p w14:paraId="54969A3C" w14:textId="77777777" w:rsidR="00D20650" w:rsidRPr="00AD29CE" w:rsidRDefault="00D20650" w:rsidP="00DB4988">
      <w:pPr>
        <w:widowControl w:val="0"/>
        <w:autoSpaceDE w:val="0"/>
        <w:autoSpaceDN w:val="0"/>
        <w:adjustRightInd w:val="0"/>
        <w:jc w:val="right"/>
        <w:rPr>
          <w:rFonts w:ascii="GHEA Grapalat" w:hAnsi="GHEA Grapalat" w:cs="TimesArmenianPSMT"/>
        </w:rPr>
      </w:pPr>
    </w:p>
    <w:p w14:paraId="30A7C3DE" w14:textId="77777777" w:rsidR="00D20650" w:rsidRDefault="00D20650" w:rsidP="00DB4988">
      <w:pPr>
        <w:rPr>
          <w:rFonts w:ascii="GHEA Grapalat" w:hAnsi="GHEA Grapalat"/>
        </w:rPr>
      </w:pPr>
      <w:r>
        <w:rPr>
          <w:rFonts w:ascii="GHEA Grapalat" w:hAnsi="GHEA Grapalat"/>
        </w:rPr>
        <w:lastRenderedPageBreak/>
        <w:br w:type="page"/>
      </w:r>
    </w:p>
    <w:p w14:paraId="2F11EDD9"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5DDE5B46"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660642C" w14:textId="77777777" w:rsidR="00D20650" w:rsidRPr="00AD29CE" w:rsidRDefault="00D20650" w:rsidP="00DB4988">
      <w:pPr>
        <w:widowControl w:val="0"/>
        <w:rPr>
          <w:rFonts w:ascii="GHEA Grapalat" w:hAnsi="GHEA Grapalat"/>
        </w:rPr>
      </w:pPr>
    </w:p>
    <w:p w14:paraId="2AEFBA5C" w14:textId="77777777" w:rsidR="00D20650" w:rsidRPr="00565EAA" w:rsidRDefault="00D20650" w:rsidP="00DB4988">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49CD351C" w14:textId="77777777" w:rsidR="00D20650" w:rsidRPr="00007AA4" w:rsidRDefault="00D20650" w:rsidP="00DB4988">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607B5D45" w14:textId="77777777" w:rsidR="00D20650" w:rsidRPr="00F65D1E" w:rsidRDefault="00D20650" w:rsidP="00DB4988">
      <w:pPr>
        <w:widowControl w:val="0"/>
        <w:tabs>
          <w:tab w:val="left" w:pos="360"/>
          <w:tab w:val="left" w:pos="540"/>
          <w:tab w:val="left" w:pos="2250"/>
        </w:tabs>
        <w:jc w:val="center"/>
        <w:rPr>
          <w:rFonts w:ascii="GHEA Grapalat" w:hAnsi="GHEA Grapalat" w:cs="Sylfaen"/>
          <w:bCs/>
        </w:rPr>
      </w:pPr>
    </w:p>
    <w:p w14:paraId="77B601B2" w14:textId="77777777" w:rsidR="00D20650" w:rsidRPr="005A78CD" w:rsidRDefault="00D20650" w:rsidP="00DB4988">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1C6BFD81" w14:textId="77777777" w:rsidR="00D20650" w:rsidRPr="0096584B" w:rsidRDefault="00D20650" w:rsidP="00DB4988">
      <w:pPr>
        <w:widowControl w:val="0"/>
        <w:ind w:left="7371" w:hanging="141"/>
        <w:jc w:val="both"/>
        <w:rPr>
          <w:rFonts w:ascii="GHEA Grapalat" w:hAnsi="GHEA Grapalat"/>
          <w:sz w:val="16"/>
        </w:rPr>
      </w:pPr>
      <w:r w:rsidRPr="00A979AE">
        <w:rPr>
          <w:rFonts w:ascii="GHEA Grapalat" w:hAnsi="GHEA Grapalat"/>
          <w:sz w:val="16"/>
        </w:rPr>
        <w:t>номер договора</w:t>
      </w:r>
    </w:p>
    <w:p w14:paraId="75E910CE" w14:textId="77777777" w:rsidR="00D20650" w:rsidRPr="00C7119C" w:rsidRDefault="00D20650" w:rsidP="00DB4988">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936B1F7" w14:textId="77777777" w:rsidR="00D20650" w:rsidRPr="005A78CD" w:rsidRDefault="00D20650" w:rsidP="00DB4988">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255FF6A" w14:textId="77777777" w:rsidR="00D20650" w:rsidRPr="0096584B" w:rsidRDefault="00D20650" w:rsidP="00DB4988">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8343F35" w14:textId="77777777" w:rsidR="00D20650" w:rsidRPr="00A979AE" w:rsidRDefault="00D20650" w:rsidP="00DB4988">
      <w:pPr>
        <w:widowControl w:val="0"/>
        <w:ind w:left="3544" w:right="-360"/>
        <w:jc w:val="both"/>
        <w:rPr>
          <w:rFonts w:ascii="GHEA Grapalat" w:hAnsi="GHEA Grapalat"/>
          <w:sz w:val="16"/>
        </w:rPr>
      </w:pPr>
      <w:r w:rsidRPr="00410F7A">
        <w:rPr>
          <w:rFonts w:ascii="GHEA Grapalat" w:hAnsi="GHEA Grapalat"/>
          <w:sz w:val="16"/>
        </w:rPr>
        <w:t>имя Исполнителя</w:t>
      </w:r>
    </w:p>
    <w:p w14:paraId="5769827C" w14:textId="77777777" w:rsidR="00D20650" w:rsidRPr="00E467E3" w:rsidRDefault="00D20650" w:rsidP="00DB4988">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20650" w:rsidRPr="00AD29CE" w14:paraId="2529395B" w14:textId="77777777" w:rsidTr="00821AF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BFABAA" w14:textId="77777777" w:rsidR="00D20650" w:rsidRPr="00AD29CE" w:rsidRDefault="00D20650" w:rsidP="00DB4988">
            <w:pPr>
              <w:widowControl w:val="0"/>
              <w:jc w:val="center"/>
              <w:rPr>
                <w:rFonts w:ascii="GHEA Grapalat" w:hAnsi="GHEA Grapalat" w:cs="Sylfaen"/>
                <w:bCs/>
              </w:rPr>
            </w:pPr>
            <w:r w:rsidRPr="00AD29CE">
              <w:rPr>
                <w:rFonts w:ascii="GHEA Grapalat" w:hAnsi="GHEA Grapalat"/>
              </w:rPr>
              <w:t>Услуги</w:t>
            </w:r>
          </w:p>
        </w:tc>
      </w:tr>
      <w:tr w:rsidR="00D20650" w:rsidRPr="00AD29CE" w14:paraId="53E3AEB2" w14:textId="77777777" w:rsidTr="00821AF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98A0C0F" w14:textId="77777777" w:rsidR="00D20650" w:rsidRPr="00AD29CE" w:rsidRDefault="00D20650" w:rsidP="00DB4988">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FFD7788" w14:textId="77777777" w:rsidR="00D20650" w:rsidRPr="00AD29CE" w:rsidRDefault="00D20650" w:rsidP="00DB4988">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9DFA5AD" w14:textId="77777777" w:rsidR="00D20650" w:rsidRPr="00AD29CE" w:rsidRDefault="00D20650" w:rsidP="00DB4988">
            <w:pPr>
              <w:widowControl w:val="0"/>
              <w:jc w:val="center"/>
              <w:rPr>
                <w:rFonts w:ascii="GHEA Grapalat" w:hAnsi="GHEA Grapalat"/>
              </w:rPr>
            </w:pPr>
            <w:r w:rsidRPr="00AD29CE">
              <w:rPr>
                <w:rFonts w:ascii="GHEA Grapalat" w:hAnsi="GHEA Grapalat"/>
              </w:rPr>
              <w:t>объем (фактический)</w:t>
            </w:r>
          </w:p>
        </w:tc>
      </w:tr>
      <w:tr w:rsidR="00D20650" w:rsidRPr="00AD29CE" w14:paraId="6EC0211A" w14:textId="77777777" w:rsidTr="00821AF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0B1BC20" w14:textId="77777777" w:rsidR="00D20650" w:rsidRPr="00AD29CE" w:rsidRDefault="00D20650" w:rsidP="00DB4988">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D8B132F" w14:textId="77777777" w:rsidR="00D20650" w:rsidRPr="00AD29CE" w:rsidRDefault="00D20650" w:rsidP="00DB4988">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B6BB9B4" w14:textId="77777777" w:rsidR="00D20650" w:rsidRPr="00AD29CE" w:rsidRDefault="00D20650" w:rsidP="00DB4988">
            <w:pPr>
              <w:widowControl w:val="0"/>
              <w:rPr>
                <w:rFonts w:ascii="GHEA Grapalat" w:hAnsi="GHEA Grapalat" w:cs="Sylfaen"/>
              </w:rPr>
            </w:pPr>
          </w:p>
        </w:tc>
      </w:tr>
      <w:tr w:rsidR="00D20650" w:rsidRPr="00AD29CE" w14:paraId="0574CC78" w14:textId="77777777" w:rsidTr="00821AF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BC2E63E" w14:textId="77777777" w:rsidR="00D20650" w:rsidRPr="00AD29CE" w:rsidRDefault="00D20650" w:rsidP="00DB4988">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F07C5D8" w14:textId="77777777" w:rsidR="00D20650" w:rsidRPr="00AD29CE" w:rsidRDefault="00D20650" w:rsidP="00DB4988">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83DC9D5" w14:textId="77777777" w:rsidR="00D20650" w:rsidRPr="00AD29CE" w:rsidRDefault="00D20650" w:rsidP="00DB4988">
            <w:pPr>
              <w:widowControl w:val="0"/>
              <w:rPr>
                <w:rFonts w:ascii="GHEA Grapalat" w:hAnsi="GHEA Grapalat" w:cs="Sylfaen"/>
              </w:rPr>
            </w:pPr>
          </w:p>
        </w:tc>
      </w:tr>
    </w:tbl>
    <w:p w14:paraId="6CD4D422"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3BDB1390" w14:textId="77777777" w:rsidR="00D20650" w:rsidRDefault="00D20650" w:rsidP="00DB4988">
      <w:pPr>
        <w:rPr>
          <w:rFonts w:ascii="GHEA Grapalat" w:hAnsi="GHEA Grapalat" w:cs="Sylfaen"/>
        </w:rPr>
      </w:pPr>
      <w:r>
        <w:rPr>
          <w:rFonts w:ascii="GHEA Grapalat" w:hAnsi="GHEA Grapalat" w:cs="Sylfaen"/>
        </w:rPr>
        <w:br w:type="page"/>
      </w:r>
    </w:p>
    <w:p w14:paraId="5E8A54DA" w14:textId="77777777" w:rsidR="00D20650" w:rsidRPr="00AD29CE" w:rsidRDefault="00D20650" w:rsidP="00DB4988">
      <w:pPr>
        <w:widowControl w:val="0"/>
        <w:jc w:val="center"/>
        <w:rPr>
          <w:rFonts w:ascii="GHEA Grapalat" w:hAnsi="GHEA Grapalat" w:cs="Sylfaen"/>
        </w:rPr>
      </w:pPr>
      <w:r w:rsidRPr="00AD29CE">
        <w:rPr>
          <w:rFonts w:ascii="GHEA Grapalat" w:hAnsi="GHEA Grapalat"/>
        </w:rPr>
        <w:lastRenderedPageBreak/>
        <w:t>СТОРОНЫ</w:t>
      </w:r>
    </w:p>
    <w:p w14:paraId="7BE60B5B" w14:textId="77777777" w:rsidR="00D20650" w:rsidRPr="00AD29CE" w:rsidRDefault="00D20650" w:rsidP="00DB4988">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325"/>
        <w:gridCol w:w="4745"/>
      </w:tblGrid>
      <w:tr w:rsidR="00D20650" w:rsidRPr="00AD29CE" w14:paraId="3D6606EF" w14:textId="77777777" w:rsidTr="00821AF9">
        <w:tc>
          <w:tcPr>
            <w:tcW w:w="4785" w:type="dxa"/>
          </w:tcPr>
          <w:p w14:paraId="434E8BEF" w14:textId="77777777" w:rsidR="00D20650" w:rsidRPr="00AD29CE" w:rsidRDefault="00D20650" w:rsidP="00DB4988">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375B1CA0" w14:textId="77777777" w:rsidR="00D20650" w:rsidRPr="00AD29CE" w:rsidRDefault="00D20650" w:rsidP="00DB4988">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0E24CC61" w14:textId="77777777" w:rsidR="00D20650" w:rsidRPr="00AD29CE" w:rsidRDefault="00D20650" w:rsidP="00DB4988">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34C158A4" w14:textId="77777777" w:rsidR="00D20650" w:rsidRPr="00AD29CE" w:rsidRDefault="00D20650" w:rsidP="00DB498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20650" w:rsidRPr="00AD29CE" w14:paraId="2C7D3785" w14:textId="77777777" w:rsidTr="00821AF9">
        <w:trPr>
          <w:tblCellSpacing w:w="7" w:type="dxa"/>
          <w:jc w:val="center"/>
        </w:trPr>
        <w:tc>
          <w:tcPr>
            <w:tcW w:w="0" w:type="auto"/>
            <w:vAlign w:val="center"/>
          </w:tcPr>
          <w:p w14:paraId="78725647"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564E5AA"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ACB9EF9"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09E85BC"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20650" w:rsidRPr="00AD29CE" w14:paraId="5D9B09E3" w14:textId="77777777" w:rsidTr="00821AF9">
        <w:trPr>
          <w:tblCellSpacing w:w="7" w:type="dxa"/>
          <w:jc w:val="center"/>
        </w:trPr>
        <w:tc>
          <w:tcPr>
            <w:tcW w:w="0" w:type="auto"/>
            <w:vAlign w:val="center"/>
          </w:tcPr>
          <w:p w14:paraId="5AC7A1F6"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79D407F"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6C011B8"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174818F"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20650" w:rsidRPr="00AD29CE" w14:paraId="096C4AC2" w14:textId="77777777" w:rsidTr="00821AF9">
        <w:trPr>
          <w:tblCellSpacing w:w="7" w:type="dxa"/>
          <w:jc w:val="center"/>
        </w:trPr>
        <w:tc>
          <w:tcPr>
            <w:tcW w:w="0" w:type="auto"/>
            <w:vAlign w:val="center"/>
          </w:tcPr>
          <w:p w14:paraId="1FD7397C" w14:textId="77777777" w:rsidR="00D20650" w:rsidRPr="00AD29CE" w:rsidRDefault="00D20650" w:rsidP="00DB4988">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1EC512BB" w14:textId="77777777" w:rsidR="00D20650" w:rsidRPr="00AD29CE" w:rsidRDefault="00D20650" w:rsidP="00DB4988">
            <w:pPr>
              <w:widowControl w:val="0"/>
              <w:rPr>
                <w:rFonts w:ascii="GHEA Grapalat" w:hAnsi="GHEA Grapalat" w:cs="GHEA Grapalat"/>
                <w:color w:val="000000"/>
              </w:rPr>
            </w:pPr>
          </w:p>
        </w:tc>
      </w:tr>
    </w:tbl>
    <w:p w14:paraId="1A7C9825" w14:textId="77777777" w:rsidR="00D20650" w:rsidRPr="00AD29CE" w:rsidRDefault="00D20650" w:rsidP="00DB4988">
      <w:pPr>
        <w:widowControl w:val="0"/>
        <w:ind w:left="-142" w:firstLine="142"/>
        <w:jc w:val="center"/>
        <w:rPr>
          <w:rFonts w:ascii="GHEA Grapalat" w:hAnsi="GHEA Grapalat" w:cs="Sylfaen"/>
          <w:b/>
        </w:rPr>
      </w:pPr>
    </w:p>
    <w:p w14:paraId="38E5889A" w14:textId="77777777" w:rsidR="00D20650" w:rsidRPr="00AD29CE" w:rsidRDefault="00D20650" w:rsidP="00DB4988">
      <w:pPr>
        <w:pStyle w:val="norm"/>
        <w:widowControl w:val="0"/>
        <w:spacing w:line="240" w:lineRule="auto"/>
        <w:ind w:firstLine="284"/>
        <w:jc w:val="center"/>
        <w:rPr>
          <w:rFonts w:ascii="GHEA Grapalat" w:hAnsi="GHEA Grapalat"/>
          <w:b/>
          <w:sz w:val="24"/>
          <w:szCs w:val="24"/>
        </w:rPr>
      </w:pPr>
    </w:p>
    <w:p w14:paraId="58B64885" w14:textId="77777777" w:rsidR="00D20650" w:rsidRDefault="00D20650" w:rsidP="00DB4988">
      <w:pPr>
        <w:rPr>
          <w:ins w:id="26" w:author="Inesa Kocharyan" w:date="2025-02-07T11:40:00Z"/>
          <w:rFonts w:ascii="GHEA Grapalat" w:hAnsi="GHEA Grapalat"/>
          <w:i/>
          <w:lang w:val="en-US"/>
        </w:rPr>
      </w:pPr>
      <w:ins w:id="27" w:author="Inesa Kocharyan" w:date="2025-02-07T11:40:00Z">
        <w:r>
          <w:rPr>
            <w:rFonts w:ascii="GHEA Grapalat" w:hAnsi="GHEA Grapalat"/>
            <w:i/>
            <w:lang w:val="en-US"/>
          </w:rPr>
          <w:br w:type="page"/>
        </w:r>
      </w:ins>
    </w:p>
    <w:p w14:paraId="64090895" w14:textId="77777777" w:rsidR="00D20650" w:rsidRPr="00A33C34" w:rsidRDefault="00D20650" w:rsidP="00DB4988">
      <w:pPr>
        <w:widowControl w:val="0"/>
        <w:jc w:val="right"/>
        <w:rPr>
          <w:rFonts w:ascii="GHEA Grapalat" w:hAnsi="GHEA Grapalat" w:cs="Sylfaen"/>
          <w:i/>
        </w:rPr>
      </w:pPr>
      <w:r w:rsidRPr="00A33C34">
        <w:rPr>
          <w:rFonts w:ascii="GHEA Grapalat" w:hAnsi="GHEA Grapalat"/>
          <w:i/>
        </w:rPr>
        <w:lastRenderedPageBreak/>
        <w:t>Приложение № 4</w:t>
      </w:r>
    </w:p>
    <w:p w14:paraId="499B160B" w14:textId="77777777" w:rsidR="00D20650" w:rsidRPr="00A33C34" w:rsidRDefault="00D20650" w:rsidP="00DB4988">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5DA97CA3" w14:textId="77777777" w:rsidR="00D20650" w:rsidRPr="00A33C34" w:rsidRDefault="00D20650" w:rsidP="00DB4988">
      <w:pPr>
        <w:jc w:val="center"/>
        <w:rPr>
          <w:rFonts w:ascii="GHEA Grapalat" w:hAnsi="GHEA Grapalat" w:cs="GHEA Grapalat"/>
        </w:rPr>
      </w:pPr>
    </w:p>
    <w:p w14:paraId="4A1F4E7C" w14:textId="77777777" w:rsidR="00D20650" w:rsidRPr="00A33C34" w:rsidRDefault="00D20650" w:rsidP="00DB4988">
      <w:pPr>
        <w:jc w:val="center"/>
        <w:rPr>
          <w:rFonts w:ascii="GHEA Grapalat" w:hAnsi="GHEA Grapalat" w:cs="GHEA Grapalat"/>
        </w:rPr>
      </w:pPr>
      <w:r w:rsidRPr="00A33C34">
        <w:rPr>
          <w:rFonts w:ascii="GHEA Grapalat" w:hAnsi="GHEA Grapalat" w:cs="GHEA Grapalat"/>
        </w:rPr>
        <w:t>УВЕДОМЛЕНИЕ</w:t>
      </w:r>
    </w:p>
    <w:p w14:paraId="2E12B9A6" w14:textId="77777777" w:rsidR="00D20650" w:rsidRPr="00A33C34" w:rsidRDefault="00D20650" w:rsidP="00DB4988">
      <w:pPr>
        <w:jc w:val="center"/>
        <w:rPr>
          <w:rFonts w:ascii="GHEA Grapalat" w:hAnsi="GHEA Grapalat" w:cs="GHEA Grapalat"/>
          <w:lang w:val="hy-AM"/>
        </w:rPr>
      </w:pPr>
    </w:p>
    <w:p w14:paraId="1F68DD8A" w14:textId="77777777" w:rsidR="00D20650" w:rsidRPr="00A33C34" w:rsidRDefault="00D20650" w:rsidP="00DB4988">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507AE82" w14:textId="77777777" w:rsidR="00D20650" w:rsidRPr="00A33C34" w:rsidRDefault="00D20650" w:rsidP="00DB4988">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62BE6D9E" w14:textId="77777777" w:rsidR="00D20650" w:rsidRPr="00A33C34" w:rsidRDefault="00D20650" w:rsidP="00DB4988">
      <w:pPr>
        <w:rPr>
          <w:rFonts w:ascii="GHEA Grapalat" w:hAnsi="GHEA Grapalat"/>
          <w:vertAlign w:val="superscript"/>
          <w:lang w:val="es-ES"/>
        </w:rPr>
      </w:pPr>
    </w:p>
    <w:p w14:paraId="3E802FAC" w14:textId="77777777" w:rsidR="00D20650" w:rsidRPr="00A33C34" w:rsidRDefault="00D20650" w:rsidP="002B2DFE">
      <w:pPr>
        <w:pStyle w:val="ListParagraph"/>
        <w:numPr>
          <w:ilvl w:val="0"/>
          <w:numId w:val="10"/>
        </w:numPr>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6B1BB31" w14:textId="77777777" w:rsidR="00D20650" w:rsidRPr="00A33C34" w:rsidRDefault="00D20650" w:rsidP="00DB4988">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B671B3E" w14:textId="77777777" w:rsidR="00D20650" w:rsidRPr="00A33C34" w:rsidRDefault="00D20650" w:rsidP="00DB4988">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3D8D0E90" w14:textId="77777777" w:rsidR="00D20650" w:rsidRPr="00A33C34" w:rsidRDefault="00D20650" w:rsidP="00DB4988">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77479A9" w14:textId="77777777" w:rsidR="00D20650" w:rsidRPr="00A33C34" w:rsidRDefault="00D20650" w:rsidP="00DB4988">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7A6C2FF1" w14:textId="77777777" w:rsidR="00D20650" w:rsidRPr="00A33C34" w:rsidRDefault="00D20650" w:rsidP="00DB4988">
      <w:pPr>
        <w:rPr>
          <w:rFonts w:ascii="GHEA Grapalat" w:hAnsi="GHEA Grapalat" w:cs="Sylfaen"/>
          <w:sz w:val="20"/>
          <w:szCs w:val="20"/>
          <w:lang w:val="es-ES"/>
        </w:rPr>
      </w:pPr>
    </w:p>
    <w:p w14:paraId="237831CE" w14:textId="77777777" w:rsidR="00D20650" w:rsidRPr="00A33C34" w:rsidRDefault="00D20650" w:rsidP="002B2DFE">
      <w:pPr>
        <w:pStyle w:val="ListParagraph"/>
        <w:numPr>
          <w:ilvl w:val="0"/>
          <w:numId w:val="10"/>
        </w:numPr>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551B6C0C" w14:textId="77777777" w:rsidR="00D20650" w:rsidRPr="00A33C34" w:rsidRDefault="00D20650" w:rsidP="00DB4988">
      <w:pPr>
        <w:jc w:val="center"/>
        <w:rPr>
          <w:rFonts w:ascii="GHEA Grapalat" w:hAnsi="GHEA Grapalat" w:cs="GHEA Grapalat"/>
          <w:lang w:val="es-ES"/>
        </w:rPr>
      </w:pPr>
    </w:p>
    <w:p w14:paraId="180CFBC0" w14:textId="77777777" w:rsidR="00D20650" w:rsidRPr="00A33C34" w:rsidRDefault="00D20650" w:rsidP="00DB4988">
      <w:pPr>
        <w:ind w:firstLine="709"/>
        <w:rPr>
          <w:lang w:val="es-ES"/>
        </w:rPr>
      </w:pPr>
    </w:p>
    <w:p w14:paraId="4522C419" w14:textId="77777777" w:rsidR="00D20650" w:rsidRPr="00A33C34" w:rsidRDefault="00D20650" w:rsidP="00DB4988">
      <w:pPr>
        <w:ind w:firstLine="709"/>
        <w:rPr>
          <w:lang w:val="es-ES"/>
        </w:rPr>
      </w:pPr>
    </w:p>
    <w:p w14:paraId="61C9DAA2" w14:textId="77777777" w:rsidR="00D20650" w:rsidRPr="00A33C34" w:rsidRDefault="00D20650" w:rsidP="00DB4988">
      <w:pPr>
        <w:ind w:firstLine="709"/>
        <w:rPr>
          <w:lang w:val="es-ES"/>
        </w:rPr>
      </w:pPr>
    </w:p>
    <w:p w14:paraId="17D553BE" w14:textId="77777777" w:rsidR="00D20650" w:rsidRPr="00A33C34" w:rsidRDefault="00D20650" w:rsidP="00DB4988">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6DFA6029" w14:textId="77777777" w:rsidR="00D20650" w:rsidRPr="00A33C34" w:rsidRDefault="00D20650" w:rsidP="00DB4988">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3947F151" w14:textId="77777777" w:rsidR="00D20650" w:rsidRPr="00A33C34" w:rsidRDefault="00D20650" w:rsidP="00DB4988">
      <w:pPr>
        <w:jc w:val="right"/>
        <w:rPr>
          <w:rFonts w:ascii="GHEA Grapalat" w:hAnsi="GHEA Grapalat"/>
          <w:sz w:val="20"/>
          <w:lang w:val="hy-AM"/>
        </w:rPr>
      </w:pPr>
      <w:r w:rsidRPr="00A33C34">
        <w:rPr>
          <w:rFonts w:ascii="GHEA Grapalat" w:hAnsi="GHEA Grapalat"/>
          <w:sz w:val="20"/>
          <w:lang w:val="hy-AM"/>
        </w:rPr>
        <w:t xml:space="preserve">    </w:t>
      </w:r>
    </w:p>
    <w:p w14:paraId="180183F9" w14:textId="77777777" w:rsidR="00D20650" w:rsidRPr="00A33C34" w:rsidRDefault="00D20650" w:rsidP="00DB4988">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0D30AF3E" w14:textId="77777777" w:rsidR="00D20650" w:rsidRPr="00A33C34" w:rsidRDefault="00D20650" w:rsidP="00DB4988">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1FBF9173" w14:textId="77777777" w:rsidR="00D20650" w:rsidRPr="00A33C34" w:rsidRDefault="00D20650" w:rsidP="00DB4988">
      <w:pPr>
        <w:jc w:val="center"/>
        <w:rPr>
          <w:rFonts w:ascii="GHEA Grapalat" w:hAnsi="GHEA Grapalat" w:cs="Sylfaen"/>
          <w:sz w:val="16"/>
          <w:szCs w:val="16"/>
          <w:lang w:val="es-ES"/>
        </w:rPr>
      </w:pPr>
    </w:p>
    <w:p w14:paraId="133BBDE6" w14:textId="77777777" w:rsidR="00D20650" w:rsidRPr="00A33C34" w:rsidRDefault="00D20650" w:rsidP="00DB4988">
      <w:pPr>
        <w:widowControl w:val="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265056BB" w14:textId="77777777" w:rsidR="00A776CA" w:rsidRDefault="00A776CA" w:rsidP="00DB4988"/>
    <w:sectPr w:rsidR="00A776CA" w:rsidSect="00D2065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9B7D0" w14:textId="77777777" w:rsidR="00187D22" w:rsidRDefault="00187D22" w:rsidP="00D20650">
      <w:r>
        <w:separator/>
      </w:r>
    </w:p>
  </w:endnote>
  <w:endnote w:type="continuationSeparator" w:id="0">
    <w:p w14:paraId="2FEB5DD7" w14:textId="77777777" w:rsidR="00187D22" w:rsidRDefault="00187D22" w:rsidP="00D2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Unicode">
    <w:altName w:val="Arial"/>
    <w:charset w:val="CC"/>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40F1FB61" w14:textId="77777777" w:rsidR="00821AF9" w:rsidRPr="00305BEC" w:rsidRDefault="00821AF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00E3B">
          <w:rPr>
            <w:rFonts w:ascii="GHEA Grapalat" w:hAnsi="GHEA Grapalat"/>
            <w:noProof/>
            <w:sz w:val="24"/>
            <w:szCs w:val="24"/>
          </w:rPr>
          <w:t>50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8AE31" w14:textId="77777777" w:rsidR="00187D22" w:rsidRDefault="00187D22" w:rsidP="00D20650">
      <w:r>
        <w:separator/>
      </w:r>
    </w:p>
  </w:footnote>
  <w:footnote w:type="continuationSeparator" w:id="0">
    <w:p w14:paraId="7C346DD9" w14:textId="77777777" w:rsidR="00187D22" w:rsidRDefault="00187D22" w:rsidP="00D20650">
      <w:r>
        <w:continuationSeparator/>
      </w:r>
    </w:p>
  </w:footnote>
  <w:footnote w:id="1">
    <w:p w14:paraId="75F0E137" w14:textId="77777777" w:rsidR="00821AF9" w:rsidRPr="00ED3BA4" w:rsidRDefault="00821AF9" w:rsidP="00D206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66D5BC0F" w14:textId="77777777" w:rsidR="00821AF9" w:rsidRPr="00541313" w:rsidRDefault="00821AF9" w:rsidP="00D20650">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309C8330" w14:textId="77777777" w:rsidR="00821AF9" w:rsidRPr="000429C3" w:rsidDel="00C2631C" w:rsidRDefault="00821AF9" w:rsidP="00D20650">
      <w:pPr>
        <w:widowControl w:val="0"/>
        <w:ind w:firstLine="142"/>
        <w:jc w:val="both"/>
        <w:rPr>
          <w:del w:id="1" w:author="Vardan" w:date="2022-10-29T21:52:00Z"/>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1-ого пункта </w:t>
      </w:r>
      <w:r w:rsidRPr="00D3436F">
        <w:rPr>
          <w:rFonts w:ascii="GHEA Grapalat" w:hAnsi="GHEA Grapalat"/>
          <w:i/>
          <w:sz w:val="20"/>
          <w:szCs w:val="20"/>
        </w:rPr>
        <w:t xml:space="preserve"> части 6 статьи 15 Закона РА "О закупках</w:t>
      </w:r>
      <w:r w:rsidRPr="00D3436F">
        <w:rPr>
          <w:rFonts w:ascii="GHEA Grapalat" w:hAnsi="GHEA Grapalat"/>
          <w:i/>
        </w:rPr>
        <w:t>"</w:t>
      </w:r>
      <w:r>
        <w:rPr>
          <w:rFonts w:ascii="GHEA Grapalat" w:hAnsi="GHEA Grapalat"/>
          <w:i/>
        </w:rPr>
        <w:t>,</w:t>
      </w:r>
    </w:p>
    <w:p w14:paraId="7F6185F3" w14:textId="77777777" w:rsidR="00821AF9" w:rsidRDefault="00821AF9" w:rsidP="00D20650">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p w14:paraId="5B5CC059" w14:textId="77777777" w:rsidR="00821AF9" w:rsidRDefault="00821AF9" w:rsidP="00D20650">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104C06F4" w14:textId="77777777" w:rsidR="00821AF9" w:rsidRPr="00D3436F" w:rsidRDefault="00821AF9" w:rsidP="00D20650">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4FB37257" w14:textId="77777777" w:rsidR="00821AF9" w:rsidRPr="008842CE" w:rsidRDefault="00821AF9" w:rsidP="00D20650">
      <w:pPr>
        <w:pStyle w:val="FootnoteText"/>
        <w:widowControl w:val="0"/>
        <w:jc w:val="both"/>
        <w:rPr>
          <w:rFonts w:ascii="GHEA Grapalat" w:hAnsi="GHEA Grapalat"/>
          <w:lang w:val="af-ZA"/>
        </w:rPr>
      </w:pPr>
    </w:p>
    <w:p w14:paraId="32365A2F" w14:textId="77777777" w:rsidR="00821AF9" w:rsidRPr="008842CE" w:rsidRDefault="00821AF9" w:rsidP="00D20650">
      <w:pPr>
        <w:pStyle w:val="FootnoteText"/>
        <w:widowControl w:val="0"/>
        <w:jc w:val="both"/>
        <w:rPr>
          <w:rFonts w:ascii="GHEA Grapalat" w:hAnsi="GHEA Grapalat"/>
          <w:lang w:val="af-ZA"/>
        </w:rPr>
      </w:pPr>
    </w:p>
  </w:footnote>
  <w:footnote w:id="3">
    <w:p w14:paraId="6A2E8A19" w14:textId="77777777" w:rsidR="00821AF9" w:rsidRDefault="00821AF9" w:rsidP="00D20650">
      <w:pPr>
        <w:pStyle w:val="FootnoteText"/>
        <w:jc w:val="both"/>
        <w:rPr>
          <w:rFonts w:asciiTheme="minorHAnsi" w:hAnsiTheme="minorHAnsi"/>
        </w:rPr>
      </w:pPr>
    </w:p>
    <w:p w14:paraId="1674D6CC" w14:textId="77777777" w:rsidR="00821AF9" w:rsidRPr="004D0297" w:rsidRDefault="00821AF9" w:rsidP="00D20650">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1B61114D" w14:textId="77777777" w:rsidR="00821AF9" w:rsidRPr="004D0297" w:rsidRDefault="00821AF9" w:rsidP="00D2065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5E16B7F" w14:textId="77777777" w:rsidR="00821AF9" w:rsidRPr="004D0297" w:rsidRDefault="00821AF9" w:rsidP="00D2065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3E5CDA3" w14:textId="77777777" w:rsidR="00821AF9" w:rsidRPr="004D0297" w:rsidRDefault="00821AF9" w:rsidP="00D20650">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020ED2A4" w14:textId="77777777" w:rsidR="00821AF9" w:rsidRPr="004D0297" w:rsidRDefault="00821AF9" w:rsidP="00D20650">
      <w:pPr>
        <w:pStyle w:val="FootnoteText"/>
      </w:pPr>
    </w:p>
  </w:footnote>
  <w:footnote w:id="4">
    <w:p w14:paraId="0DB38AB0" w14:textId="77777777" w:rsidR="00821AF9" w:rsidRDefault="00821AF9" w:rsidP="00D20650">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3BDC42C1" w14:textId="77777777" w:rsidR="00821AF9" w:rsidRDefault="00821AF9" w:rsidP="00D20650">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7"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0BF9B52B" w14:textId="77777777" w:rsidR="00821AF9" w:rsidRPr="001144D1" w:rsidRDefault="00821AF9" w:rsidP="00D20650">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7B337E2A" w14:textId="77777777" w:rsidR="00821AF9" w:rsidRPr="004D49BD" w:rsidRDefault="00821AF9" w:rsidP="00D20650">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017C0BC5" w14:textId="77777777" w:rsidR="00821AF9" w:rsidRDefault="00821AF9" w:rsidP="00D20650">
      <w:pPr>
        <w:pStyle w:val="FootnoteText"/>
        <w:jc w:val="both"/>
        <w:rPr>
          <w:rFonts w:asciiTheme="minorHAnsi" w:hAnsiTheme="minorHAnsi"/>
        </w:rPr>
      </w:pPr>
    </w:p>
    <w:p w14:paraId="0EDC3772" w14:textId="77777777" w:rsidR="00821AF9" w:rsidRPr="00D3436F" w:rsidRDefault="00821AF9" w:rsidP="00D20650">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3147D0B4" w14:textId="77777777" w:rsidR="00821AF9" w:rsidRPr="000811C1" w:rsidRDefault="00821AF9" w:rsidP="00D20650">
      <w:pPr>
        <w:pStyle w:val="FootnoteText"/>
        <w:rPr>
          <w:rFonts w:asciiTheme="minorHAnsi" w:hAnsiTheme="minorHAnsi"/>
        </w:rPr>
      </w:pPr>
    </w:p>
  </w:footnote>
  <w:footnote w:id="6">
    <w:p w14:paraId="17C31703" w14:textId="77777777" w:rsidR="00821AF9" w:rsidRPr="00FE2AA4" w:rsidRDefault="00821AF9" w:rsidP="00D2065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27FCDBB9" w14:textId="77777777" w:rsidR="00821AF9" w:rsidRPr="009D0F48" w:rsidRDefault="00821AF9" w:rsidP="00D20650">
      <w:pPr>
        <w:pStyle w:val="FootnoteText"/>
        <w:jc w:val="both"/>
        <w:rPr>
          <w:rFonts w:ascii="GHEA Grapalat" w:hAnsi="GHEA Grapalat"/>
          <w:i/>
          <w:sz w:val="18"/>
          <w:szCs w:val="18"/>
        </w:rPr>
      </w:pPr>
      <w:r w:rsidRPr="00232AD5">
        <w:rPr>
          <w:rFonts w:ascii="GHEA Grapalat" w:hAnsi="GHEA Grapalat"/>
          <w:i/>
          <w:sz w:val="28"/>
          <w:szCs w:val="28"/>
        </w:rPr>
        <w:t xml:space="preserve"> </w:t>
      </w:r>
      <w:r w:rsidRPr="00232AD5">
        <w:rPr>
          <w:rFonts w:ascii="GHEA Grapalat" w:hAnsi="GHEA Grapalat"/>
          <w:i/>
          <w:sz w:val="28"/>
          <w:szCs w:val="2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A85FE75" w14:textId="77777777" w:rsidR="00821AF9" w:rsidRPr="009D0F48" w:rsidRDefault="00821AF9" w:rsidP="00D20650">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17F9575" w14:textId="77777777" w:rsidR="00821AF9" w:rsidRPr="009D0F48" w:rsidRDefault="00821AF9" w:rsidP="00D20650">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4695AA3B" w14:textId="77777777" w:rsidR="00821AF9" w:rsidRPr="00503411" w:rsidRDefault="00821AF9" w:rsidP="00D20650">
      <w:pPr>
        <w:pStyle w:val="FootnoteText"/>
        <w:jc w:val="both"/>
        <w:rPr>
          <w:rFonts w:ascii="GHEA Grapalat" w:hAnsi="GHEA Grapalat"/>
          <w:i/>
        </w:rPr>
      </w:pPr>
      <w:r w:rsidRPr="008339F3">
        <w:rPr>
          <w:rFonts w:ascii="GHEA Grapalat" w:hAnsi="GHEA Grapalat"/>
          <w:i/>
          <w:sz w:val="24"/>
          <w:szCs w:val="24"/>
          <w:vertAlign w:val="superscript"/>
        </w:rPr>
        <w:t>12</w:t>
      </w:r>
      <w:r w:rsidRPr="008339F3">
        <w:rPr>
          <w:rFonts w:ascii="GHEA Grapalat" w:hAnsi="GHEA Grapalat"/>
          <w:i/>
          <w:sz w:val="24"/>
          <w:szCs w:val="24"/>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p>
    <w:p w14:paraId="76B075AB" w14:textId="77777777" w:rsidR="00821AF9" w:rsidRPr="00DF0ADE" w:rsidDel="009A52DF" w:rsidRDefault="00821AF9" w:rsidP="00D20650">
      <w:pPr>
        <w:pStyle w:val="FootnoteText"/>
        <w:jc w:val="both"/>
        <w:rPr>
          <w:del w:id="16" w:author="Inesa Kocharyan" w:date="2025-03-19T20:02:00Z"/>
          <w:rFonts w:ascii="GHEA Grapalat" w:hAnsi="GHEA Grapalat" w:cs="Sylfaen"/>
          <w:i/>
          <w:sz w:val="16"/>
          <w:szCs w:val="16"/>
        </w:rPr>
      </w:pPr>
    </w:p>
  </w:footnote>
  <w:footnote w:id="8">
    <w:p w14:paraId="6A9F11F6" w14:textId="77777777" w:rsidR="00821AF9" w:rsidRPr="00511966" w:rsidRDefault="00821AF9" w:rsidP="00D20650">
      <w:pPr>
        <w:pStyle w:val="FootnoteText"/>
        <w:jc w:val="both"/>
        <w:rPr>
          <w:rFonts w:ascii="GHEA Grapalat" w:hAnsi="GHEA Grapalat"/>
          <w:i/>
        </w:rPr>
      </w:pPr>
      <w:r w:rsidRPr="008339F3">
        <w:rPr>
          <w:rStyle w:val="FootnoteReference"/>
          <w:sz w:val="28"/>
          <w:szCs w:val="28"/>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7380F97C" w14:textId="77777777" w:rsidR="00821AF9" w:rsidRPr="008E4439" w:rsidRDefault="00821AF9" w:rsidP="00D20650">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5EFF233" w14:textId="77777777" w:rsidR="00821AF9" w:rsidRPr="000811C1" w:rsidRDefault="00821AF9" w:rsidP="00D20650">
      <w:pPr>
        <w:pStyle w:val="FootnoteText"/>
        <w:rPr>
          <w:rFonts w:ascii="Sylfaen" w:hAnsi="Sylfaen"/>
          <w:sz w:val="18"/>
          <w:szCs w:val="18"/>
        </w:rPr>
      </w:pPr>
    </w:p>
  </w:footnote>
  <w:footnote w:id="10">
    <w:p w14:paraId="512B5496" w14:textId="77777777" w:rsidR="00821AF9" w:rsidRPr="00A31673" w:rsidRDefault="00821AF9" w:rsidP="00D2065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0658D1F7" w14:textId="77777777" w:rsidR="00821AF9" w:rsidRPr="00DE7706" w:rsidRDefault="00821AF9" w:rsidP="00D20650">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5C56FFE8" w14:textId="77777777" w:rsidR="00821AF9" w:rsidRDefault="00821AF9" w:rsidP="00D20650">
      <w:pPr>
        <w:jc w:val="both"/>
      </w:pPr>
    </w:p>
    <w:p w14:paraId="10A43C07" w14:textId="77777777" w:rsidR="00821AF9" w:rsidRPr="008444F1" w:rsidRDefault="00821AF9" w:rsidP="00D20650">
      <w:pPr>
        <w:jc w:val="both"/>
        <w:rPr>
          <w:i/>
        </w:rPr>
      </w:pPr>
    </w:p>
    <w:p w14:paraId="079F9CBB" w14:textId="77777777" w:rsidR="00821AF9" w:rsidRPr="00B1013B" w:rsidRDefault="00821AF9" w:rsidP="00D20650">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114C70A7" w14:textId="77777777" w:rsidR="00821AF9" w:rsidRPr="00B1013B" w:rsidRDefault="00821AF9" w:rsidP="00D20650">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4</w:t>
      </w:r>
      <w:r w:rsidRPr="00B1013B">
        <w:rPr>
          <w:rFonts w:ascii="GHEA Grapalat" w:hAnsi="GHEA Grapalat"/>
          <w:i/>
          <w:sz w:val="20"/>
          <w:szCs w:val="20"/>
        </w:rPr>
        <w:t>";</w:t>
      </w:r>
    </w:p>
    <w:p w14:paraId="3C8A6B6B" w14:textId="77777777" w:rsidR="00821AF9" w:rsidRPr="00B1013B" w:rsidRDefault="00821AF9" w:rsidP="00D20650">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2547BCEB" w14:textId="77777777" w:rsidR="00821AF9" w:rsidRDefault="00821AF9" w:rsidP="00D20650">
      <w:pPr>
        <w:jc w:val="both"/>
        <w:rPr>
          <w:rFonts w:ascii="GHEA Grapalat" w:hAnsi="GHEA Grapalat"/>
          <w:sz w:val="20"/>
          <w:szCs w:val="20"/>
          <w:lang w:val="af-ZA"/>
        </w:rPr>
      </w:pPr>
    </w:p>
    <w:p w14:paraId="4C273D11" w14:textId="77777777" w:rsidR="00821AF9" w:rsidRDefault="00821AF9" w:rsidP="00D20650">
      <w:pPr>
        <w:pStyle w:val="FootnoteText"/>
        <w:rPr>
          <w:rFonts w:asciiTheme="minorHAnsi" w:hAnsiTheme="minorHAnsi"/>
          <w:lang w:val="af-ZA"/>
        </w:rPr>
      </w:pPr>
    </w:p>
  </w:footnote>
  <w:footnote w:id="13">
    <w:p w14:paraId="185E89C6" w14:textId="77777777" w:rsidR="00821AF9" w:rsidRPr="00A25D1B" w:rsidRDefault="00821AF9" w:rsidP="00D2065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592F388F" w14:textId="77777777" w:rsidR="00821AF9" w:rsidRPr="00DC619D" w:rsidRDefault="00821AF9" w:rsidP="00D20650">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0399A902" w14:textId="77777777" w:rsidR="00821AF9" w:rsidRPr="00D3436F" w:rsidRDefault="00821AF9" w:rsidP="00D20650">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38F56A26" w14:textId="77777777" w:rsidR="00821AF9" w:rsidRPr="00D3436F" w:rsidRDefault="00821AF9" w:rsidP="00D20650">
      <w:pPr>
        <w:pStyle w:val="FootnoteText"/>
        <w:rPr>
          <w:lang w:val="es-ES"/>
        </w:rPr>
      </w:pPr>
    </w:p>
  </w:footnote>
  <w:footnote w:id="16">
    <w:p w14:paraId="39F60507" w14:textId="77777777" w:rsidR="00821AF9" w:rsidRPr="00A75ACE" w:rsidRDefault="00821AF9" w:rsidP="00D20650">
      <w:pPr>
        <w:pStyle w:val="FootnoteText"/>
        <w:jc w:val="both"/>
        <w:rPr>
          <w:rFonts w:ascii="GHEA Grapalat" w:hAnsi="GHEA Grapalat"/>
          <w:i/>
          <w:sz w:val="18"/>
          <w:szCs w:val="18"/>
        </w:rPr>
      </w:pPr>
      <w:r w:rsidRPr="00A75ACE">
        <w:rPr>
          <w:rStyle w:val="FootnoteReference"/>
          <w:sz w:val="18"/>
          <w:szCs w:val="18"/>
        </w:rPr>
        <w:t>*</w:t>
      </w:r>
      <w:r w:rsidRPr="00A75ACE">
        <w:rPr>
          <w:sz w:val="18"/>
          <w:szCs w:val="18"/>
        </w:rPr>
        <w:t xml:space="preserve"> </w:t>
      </w:r>
      <w:r w:rsidRPr="00A75ACE">
        <w:rPr>
          <w:rFonts w:ascii="GHEA Grapalat" w:hAnsi="GHEA Grapalat"/>
          <w:i/>
          <w:sz w:val="18"/>
          <w:szCs w:val="18"/>
        </w:rPr>
        <w:t>Заполняется секретарем Комиссии до опубликования приглашения в бюллетене.</w:t>
      </w:r>
    </w:p>
    <w:p w14:paraId="2E2BB37D" w14:textId="77777777" w:rsidR="00821AF9" w:rsidRPr="00A75ACE" w:rsidRDefault="00821AF9" w:rsidP="00D20650">
      <w:pPr>
        <w:widowControl w:val="0"/>
        <w:spacing w:after="160"/>
        <w:ind w:right="-1"/>
        <w:jc w:val="both"/>
        <w:rPr>
          <w:rFonts w:ascii="GHEA Grapalat" w:hAnsi="GHEA Grapalat"/>
          <w:b/>
          <w:sz w:val="18"/>
          <w:szCs w:val="18"/>
        </w:rPr>
      </w:pPr>
      <w:r w:rsidRPr="00A75ACE">
        <w:rPr>
          <w:rFonts w:ascii="GHEA Grapalat" w:hAnsi="GHEA Grapalat"/>
          <w:i/>
          <w:sz w:val="18"/>
          <w:szCs w:val="18"/>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5D9182FF" w14:textId="77777777" w:rsidR="00821AF9" w:rsidRPr="00601148" w:rsidRDefault="00821AF9" w:rsidP="00D20650">
      <w:pPr>
        <w:pStyle w:val="FootnoteText"/>
        <w:ind w:right="-1"/>
        <w:jc w:val="both"/>
      </w:pPr>
    </w:p>
    <w:p w14:paraId="325B6081" w14:textId="77777777" w:rsidR="00821AF9" w:rsidRPr="00377A47" w:rsidRDefault="00821AF9" w:rsidP="00D20650">
      <w:pPr>
        <w:pStyle w:val="FootnoteText"/>
        <w:ind w:right="-1"/>
        <w:jc w:val="both"/>
      </w:pPr>
    </w:p>
  </w:footnote>
  <w:footnote w:id="17">
    <w:p w14:paraId="769215F8" w14:textId="77777777" w:rsidR="00821AF9" w:rsidRPr="00217344" w:rsidRDefault="00821AF9" w:rsidP="00D2065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031A2FB0" w14:textId="77777777" w:rsidR="001A58F9" w:rsidRPr="008842CE" w:rsidRDefault="001A58F9" w:rsidP="001A58F9">
      <w:pPr>
        <w:pStyle w:val="FootnoteText"/>
        <w:jc w:val="both"/>
      </w:pPr>
    </w:p>
  </w:footnote>
  <w:footnote w:id="19">
    <w:p w14:paraId="09C36BC7" w14:textId="77777777" w:rsidR="00821AF9" w:rsidRPr="00186B0B" w:rsidRDefault="00821AF9" w:rsidP="00D20650">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290A5E2D" w14:textId="77777777" w:rsidR="00821AF9" w:rsidRPr="00186B0B" w:rsidRDefault="00821AF9" w:rsidP="00D20650">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20">
    <w:p w14:paraId="0DCBB69F" w14:textId="77777777" w:rsidR="00821AF9" w:rsidRPr="00B86FB7" w:rsidRDefault="00821AF9" w:rsidP="00D20650">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B29B62B" w14:textId="77777777" w:rsidR="00821AF9" w:rsidRPr="00B86FB7" w:rsidRDefault="00821AF9" w:rsidP="00D20650">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A3E899A" w14:textId="77777777" w:rsidR="00821AF9" w:rsidRPr="00EA7C34" w:rsidRDefault="00821AF9" w:rsidP="00D20650">
      <w:pPr>
        <w:pStyle w:val="FootnoteText"/>
        <w:rPr>
          <w:rFonts w:ascii="Sylfaen" w:hAnsi="Sylfaen"/>
        </w:rPr>
      </w:pPr>
    </w:p>
  </w:footnote>
  <w:footnote w:id="21">
    <w:p w14:paraId="7C31CE0E" w14:textId="77777777" w:rsidR="00821AF9" w:rsidRPr="006F5F33" w:rsidRDefault="00821AF9" w:rsidP="00D20650">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2">
    <w:p w14:paraId="4B20B4D6" w14:textId="77777777" w:rsidR="00821AF9" w:rsidRPr="00615130" w:rsidRDefault="00821AF9" w:rsidP="00D20650">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0C644B8" w14:textId="77777777" w:rsidR="00821AF9" w:rsidRPr="00615130" w:rsidRDefault="00821AF9" w:rsidP="00D20650">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11470B8E" w14:textId="77777777" w:rsidR="00821AF9" w:rsidRPr="00615130" w:rsidRDefault="00821AF9" w:rsidP="00D20650">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D930FB7" w14:textId="77777777" w:rsidR="00821AF9" w:rsidRPr="006F5F33" w:rsidRDefault="00821AF9" w:rsidP="00D20650">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21AF9" w:rsidRPr="00552B23" w14:paraId="6BC8714A" w14:textId="77777777" w:rsidTr="00821AF9">
        <w:tc>
          <w:tcPr>
            <w:tcW w:w="2631" w:type="dxa"/>
          </w:tcPr>
          <w:p w14:paraId="3DCEC41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40463DEA" w14:textId="77777777" w:rsidR="00821AF9" w:rsidRPr="00710CEC" w:rsidRDefault="00821AF9" w:rsidP="00821AF9">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61C20862" w14:textId="77777777" w:rsidR="00821AF9" w:rsidRPr="00710CEC" w:rsidRDefault="00821AF9" w:rsidP="00821AF9">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821AF9" w:rsidRPr="00552B23" w14:paraId="35FBB45D" w14:textId="77777777" w:rsidTr="00821AF9">
        <w:tc>
          <w:tcPr>
            <w:tcW w:w="2631" w:type="dxa"/>
          </w:tcPr>
          <w:p w14:paraId="03AF0DF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6DB837D0"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4F421A67"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r w:rsidR="00821AF9" w:rsidRPr="00552B23" w14:paraId="52A257A2" w14:textId="77777777" w:rsidTr="00821AF9">
        <w:tc>
          <w:tcPr>
            <w:tcW w:w="2631" w:type="dxa"/>
          </w:tcPr>
          <w:p w14:paraId="1443308D"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70AA3FC0"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4E5CA13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r w:rsidR="00821AF9" w:rsidRPr="00552B23" w14:paraId="1DEAA389" w14:textId="77777777" w:rsidTr="00821AF9">
        <w:tc>
          <w:tcPr>
            <w:tcW w:w="2631" w:type="dxa"/>
          </w:tcPr>
          <w:p w14:paraId="3908BDB7"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1F62E37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2FBDC2E5"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r w:rsidR="00821AF9" w:rsidRPr="00552B23" w14:paraId="55BA6ED9" w14:textId="77777777" w:rsidTr="00821AF9">
        <w:tc>
          <w:tcPr>
            <w:tcW w:w="2631" w:type="dxa"/>
          </w:tcPr>
          <w:p w14:paraId="4D90782A"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3A5EC258"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605270B3"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bl>
    <w:p w14:paraId="6C3B6348" w14:textId="77777777" w:rsidR="00821AF9" w:rsidRPr="00615130" w:rsidRDefault="00821AF9" w:rsidP="00D20650">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3D5CA2F0" w14:textId="77777777" w:rsidR="00821AF9" w:rsidRPr="00576D9C" w:rsidRDefault="00821AF9" w:rsidP="00D20650">
      <w:pPr>
        <w:pStyle w:val="FootnoteText"/>
        <w:jc w:val="both"/>
        <w:rPr>
          <w:rFonts w:ascii="GHEA Grapalat" w:hAnsi="GHEA Grapalat"/>
          <w:lang w:val="hy-AM"/>
        </w:rPr>
      </w:pPr>
    </w:p>
  </w:footnote>
  <w:footnote w:id="23">
    <w:p w14:paraId="25E3ACAD" w14:textId="77777777" w:rsidR="00821AF9" w:rsidRPr="006F5F33" w:rsidRDefault="00821AF9" w:rsidP="00D20650">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622019F6" w14:textId="77777777" w:rsidR="00821AF9" w:rsidRPr="006F5F33" w:rsidRDefault="00821AF9" w:rsidP="00D20650">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5">
    <w:p w14:paraId="0490EF34" w14:textId="77777777" w:rsidR="00821AF9" w:rsidRPr="00E40AC8" w:rsidRDefault="00821AF9" w:rsidP="00D20650">
      <w:pPr>
        <w:pStyle w:val="FootnoteText"/>
        <w:jc w:val="both"/>
      </w:pP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footnote>
  <w:footnote w:id="26">
    <w:p w14:paraId="61462E6D" w14:textId="77777777" w:rsidR="00821AF9" w:rsidRPr="00CA2754" w:rsidRDefault="00821AF9" w:rsidP="00D20650">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C6FEF53" w14:textId="77777777" w:rsidR="00821AF9" w:rsidRPr="00CA2754" w:rsidRDefault="00821AF9" w:rsidP="00D20650">
      <w:pPr>
        <w:pStyle w:val="FootnoteText"/>
        <w:jc w:val="both"/>
        <w:rPr>
          <w:sz w:val="2"/>
          <w:szCs w:val="2"/>
        </w:rPr>
      </w:pPr>
    </w:p>
  </w:footnote>
  <w:footnote w:id="27">
    <w:p w14:paraId="4D3D3A4A" w14:textId="77777777" w:rsidR="00821AF9" w:rsidRPr="00CA2754" w:rsidRDefault="00821AF9" w:rsidP="00D20650">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B55995"/>
    <w:multiLevelType w:val="multilevel"/>
    <w:tmpl w:val="DB56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642F"/>
    <w:multiLevelType w:val="hybridMultilevel"/>
    <w:tmpl w:val="4600BF2A"/>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F3786"/>
    <w:multiLevelType w:val="hybridMultilevel"/>
    <w:tmpl w:val="82383D6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BC3829"/>
    <w:multiLevelType w:val="hybridMultilevel"/>
    <w:tmpl w:val="5FA46BF6"/>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A33592"/>
    <w:multiLevelType w:val="hybridMultilevel"/>
    <w:tmpl w:val="B9B606F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4C488C"/>
    <w:multiLevelType w:val="multilevel"/>
    <w:tmpl w:val="E73C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7B5365"/>
    <w:multiLevelType w:val="hybridMultilevel"/>
    <w:tmpl w:val="3080E8EC"/>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4445BE"/>
    <w:multiLevelType w:val="hybridMultilevel"/>
    <w:tmpl w:val="5922DEA0"/>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D6A9B"/>
    <w:multiLevelType w:val="hybridMultilevel"/>
    <w:tmpl w:val="C65433FC"/>
    <w:lvl w:ilvl="0" w:tplc="7D62B49E">
      <w:start w:val="1"/>
      <w:numFmt w:val="decimal"/>
      <w:lvlText w:val="%1)"/>
      <w:lvlJc w:val="left"/>
      <w:pPr>
        <w:ind w:left="380" w:hanging="360"/>
      </w:pPr>
      <w:rPr>
        <w:rFonts w:cs="Arial" w:hint="default"/>
        <w:b/>
        <w:color w:val="000000"/>
        <w:sz w:val="20"/>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3" w15:restartNumberingAfterBreak="0">
    <w:nsid w:val="125D233A"/>
    <w:multiLevelType w:val="multilevel"/>
    <w:tmpl w:val="231A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15526B"/>
    <w:multiLevelType w:val="hybridMultilevel"/>
    <w:tmpl w:val="4B904E1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A912AC"/>
    <w:multiLevelType w:val="hybridMultilevel"/>
    <w:tmpl w:val="0660F3BC"/>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BDD2E97"/>
    <w:multiLevelType w:val="hybridMultilevel"/>
    <w:tmpl w:val="FD7E8816"/>
    <w:lvl w:ilvl="0" w:tplc="0409000F">
      <w:start w:val="1"/>
      <w:numFmt w:val="decimal"/>
      <w:lvlText w:val="%1."/>
      <w:lvlJc w:val="left"/>
      <w:pPr>
        <w:ind w:left="380" w:hanging="360"/>
      </w:pPr>
      <w:rPr>
        <w:rFonts w:hint="default"/>
        <w:b/>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FC137B"/>
    <w:multiLevelType w:val="hybridMultilevel"/>
    <w:tmpl w:val="3034BE7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5FE4D67"/>
    <w:multiLevelType w:val="multilevel"/>
    <w:tmpl w:val="4C7A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8F7975"/>
    <w:multiLevelType w:val="hybridMultilevel"/>
    <w:tmpl w:val="9138866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4388E"/>
    <w:multiLevelType w:val="hybridMultilevel"/>
    <w:tmpl w:val="B676605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22604E"/>
    <w:multiLevelType w:val="hybridMultilevel"/>
    <w:tmpl w:val="930A7802"/>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976CCF"/>
    <w:multiLevelType w:val="multilevel"/>
    <w:tmpl w:val="43187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E40BF5"/>
    <w:multiLevelType w:val="multilevel"/>
    <w:tmpl w:val="EDB4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3B407F"/>
    <w:multiLevelType w:val="hybridMultilevel"/>
    <w:tmpl w:val="2C66B4A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16711E"/>
    <w:multiLevelType w:val="multilevel"/>
    <w:tmpl w:val="B470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FE1D71"/>
    <w:multiLevelType w:val="hybridMultilevel"/>
    <w:tmpl w:val="5EAEAD70"/>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7F0226"/>
    <w:multiLevelType w:val="hybridMultilevel"/>
    <w:tmpl w:val="2B6422D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E05050"/>
    <w:multiLevelType w:val="hybridMultilevel"/>
    <w:tmpl w:val="816C69B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914261"/>
    <w:multiLevelType w:val="hybridMultilevel"/>
    <w:tmpl w:val="89E2158C"/>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2" w15:restartNumberingAfterBreak="0">
    <w:nsid w:val="3A0877B2"/>
    <w:multiLevelType w:val="hybridMultilevel"/>
    <w:tmpl w:val="6CB0185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C93DE1"/>
    <w:multiLevelType w:val="hybridMultilevel"/>
    <w:tmpl w:val="5FC2297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15643C"/>
    <w:multiLevelType w:val="hybridMultilevel"/>
    <w:tmpl w:val="2DC8A1E4"/>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2551CC"/>
    <w:multiLevelType w:val="hybridMultilevel"/>
    <w:tmpl w:val="7F1A8F1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E159F9"/>
    <w:multiLevelType w:val="multilevel"/>
    <w:tmpl w:val="EE68B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EA5E92"/>
    <w:multiLevelType w:val="hybridMultilevel"/>
    <w:tmpl w:val="C1D48012"/>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403E3A"/>
    <w:multiLevelType w:val="hybridMultilevel"/>
    <w:tmpl w:val="0B924AF0"/>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634D16"/>
    <w:multiLevelType w:val="hybridMultilevel"/>
    <w:tmpl w:val="00C6F87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FAD6BF4"/>
    <w:multiLevelType w:val="hybridMultilevel"/>
    <w:tmpl w:val="9CD2CEC0"/>
    <w:lvl w:ilvl="0" w:tplc="B568E0DC">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41" w15:restartNumberingAfterBreak="0">
    <w:nsid w:val="505A48AE"/>
    <w:multiLevelType w:val="multilevel"/>
    <w:tmpl w:val="110A1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0B325BC"/>
    <w:multiLevelType w:val="hybridMultilevel"/>
    <w:tmpl w:val="946456BC"/>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C4D41D4"/>
    <w:multiLevelType w:val="hybridMultilevel"/>
    <w:tmpl w:val="55FAB14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6" w15:restartNumberingAfterBreak="0">
    <w:nsid w:val="5E6C2652"/>
    <w:multiLevelType w:val="hybridMultilevel"/>
    <w:tmpl w:val="821AB7C2"/>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48" w15:restartNumberingAfterBreak="0">
    <w:nsid w:val="5F545DA6"/>
    <w:multiLevelType w:val="hybridMultilevel"/>
    <w:tmpl w:val="419C645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1A6765B"/>
    <w:multiLevelType w:val="hybridMultilevel"/>
    <w:tmpl w:val="8C28486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A016566"/>
    <w:multiLevelType w:val="multilevel"/>
    <w:tmpl w:val="A9CC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E4590B"/>
    <w:multiLevelType w:val="hybridMultilevel"/>
    <w:tmpl w:val="8E70F190"/>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F932752"/>
    <w:multiLevelType w:val="hybridMultilevel"/>
    <w:tmpl w:val="765E925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C833C8"/>
    <w:multiLevelType w:val="hybridMultilevel"/>
    <w:tmpl w:val="67B6361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5B8735A"/>
    <w:multiLevelType w:val="hybridMultilevel"/>
    <w:tmpl w:val="4B7EAB52"/>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CA7227"/>
    <w:multiLevelType w:val="hybridMultilevel"/>
    <w:tmpl w:val="D8A8398A"/>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3098400">
    <w:abstractNumId w:val="19"/>
  </w:num>
  <w:num w:numId="2" w16cid:durableId="960234417">
    <w:abstractNumId w:val="10"/>
  </w:num>
  <w:num w:numId="3" w16cid:durableId="2040934219">
    <w:abstractNumId w:val="8"/>
  </w:num>
  <w:num w:numId="4" w16cid:durableId="977567570">
    <w:abstractNumId w:val="0"/>
  </w:num>
  <w:num w:numId="5" w16cid:durableId="1595940053">
    <w:abstractNumId w:val="16"/>
  </w:num>
  <w:num w:numId="6" w16cid:durableId="811756897">
    <w:abstractNumId w:val="50"/>
  </w:num>
  <w:num w:numId="7" w16cid:durableId="1199509220">
    <w:abstractNumId w:val="47"/>
  </w:num>
  <w:num w:numId="8" w16cid:durableId="163909085">
    <w:abstractNumId w:val="45"/>
  </w:num>
  <w:num w:numId="9" w16cid:durableId="613172600">
    <w:abstractNumId w:val="53"/>
  </w:num>
  <w:num w:numId="10" w16cid:durableId="1348171484">
    <w:abstractNumId w:val="5"/>
  </w:num>
  <w:num w:numId="11" w16cid:durableId="997340134">
    <w:abstractNumId w:val="43"/>
  </w:num>
  <w:num w:numId="12" w16cid:durableId="864516048">
    <w:abstractNumId w:val="31"/>
  </w:num>
  <w:num w:numId="13" w16cid:durableId="850804215">
    <w:abstractNumId w:val="1"/>
  </w:num>
  <w:num w:numId="14" w16cid:durableId="143355624">
    <w:abstractNumId w:val="51"/>
  </w:num>
  <w:num w:numId="15" w16cid:durableId="1414929403">
    <w:abstractNumId w:val="7"/>
  </w:num>
  <w:num w:numId="16" w16cid:durableId="1357658648">
    <w:abstractNumId w:val="41"/>
  </w:num>
  <w:num w:numId="17" w16cid:durableId="2091193755">
    <w:abstractNumId w:val="20"/>
  </w:num>
  <w:num w:numId="18" w16cid:durableId="1105228505">
    <w:abstractNumId w:val="27"/>
  </w:num>
  <w:num w:numId="19" w16cid:durableId="1050689201">
    <w:abstractNumId w:val="25"/>
  </w:num>
  <w:num w:numId="20" w16cid:durableId="1864857815">
    <w:abstractNumId w:val="36"/>
  </w:num>
  <w:num w:numId="21" w16cid:durableId="1052728343">
    <w:abstractNumId w:val="40"/>
  </w:num>
  <w:num w:numId="22" w16cid:durableId="239027580">
    <w:abstractNumId w:val="22"/>
  </w:num>
  <w:num w:numId="23" w16cid:durableId="1731075321">
    <w:abstractNumId w:val="37"/>
  </w:num>
  <w:num w:numId="24" w16cid:durableId="1141581117">
    <w:abstractNumId w:val="2"/>
  </w:num>
  <w:num w:numId="25" w16cid:durableId="1374383306">
    <w:abstractNumId w:val="57"/>
  </w:num>
  <w:num w:numId="26" w16cid:durableId="1954943413">
    <w:abstractNumId w:val="46"/>
  </w:num>
  <w:num w:numId="27" w16cid:durableId="1246840325">
    <w:abstractNumId w:val="35"/>
  </w:num>
  <w:num w:numId="28" w16cid:durableId="2082553583">
    <w:abstractNumId w:val="34"/>
  </w:num>
  <w:num w:numId="29" w16cid:durableId="1356468891">
    <w:abstractNumId w:val="4"/>
  </w:num>
  <w:num w:numId="30" w16cid:durableId="2088190367">
    <w:abstractNumId w:val="14"/>
  </w:num>
  <w:num w:numId="31" w16cid:durableId="1569880699">
    <w:abstractNumId w:val="48"/>
  </w:num>
  <w:num w:numId="32" w16cid:durableId="1420834443">
    <w:abstractNumId w:val="26"/>
  </w:num>
  <w:num w:numId="33" w16cid:durableId="1493570766">
    <w:abstractNumId w:val="52"/>
  </w:num>
  <w:num w:numId="34" w16cid:durableId="293365531">
    <w:abstractNumId w:val="33"/>
  </w:num>
  <w:num w:numId="35" w16cid:durableId="1959292304">
    <w:abstractNumId w:val="23"/>
  </w:num>
  <w:num w:numId="36" w16cid:durableId="745804999">
    <w:abstractNumId w:val="12"/>
  </w:num>
  <w:num w:numId="37" w16cid:durableId="1218661926">
    <w:abstractNumId w:val="17"/>
  </w:num>
  <w:num w:numId="38" w16cid:durableId="393699104">
    <w:abstractNumId w:val="24"/>
  </w:num>
  <w:num w:numId="39" w16cid:durableId="1420714088">
    <w:abstractNumId w:val="44"/>
  </w:num>
  <w:num w:numId="40" w16cid:durableId="1481144480">
    <w:abstractNumId w:val="13"/>
  </w:num>
  <w:num w:numId="41" w16cid:durableId="2132438022">
    <w:abstractNumId w:val="30"/>
  </w:num>
  <w:num w:numId="42" w16cid:durableId="1382973223">
    <w:abstractNumId w:val="28"/>
  </w:num>
  <w:num w:numId="43" w16cid:durableId="1367103434">
    <w:abstractNumId w:val="56"/>
  </w:num>
  <w:num w:numId="44" w16cid:durableId="2132819091">
    <w:abstractNumId w:val="38"/>
  </w:num>
  <w:num w:numId="45" w16cid:durableId="595098617">
    <w:abstractNumId w:val="55"/>
  </w:num>
  <w:num w:numId="46" w16cid:durableId="2085563347">
    <w:abstractNumId w:val="42"/>
  </w:num>
  <w:num w:numId="47" w16cid:durableId="1366057438">
    <w:abstractNumId w:val="54"/>
  </w:num>
  <w:num w:numId="48" w16cid:durableId="972640328">
    <w:abstractNumId w:val="21"/>
  </w:num>
  <w:num w:numId="49" w16cid:durableId="1060714009">
    <w:abstractNumId w:val="15"/>
  </w:num>
  <w:num w:numId="50" w16cid:durableId="2082091855">
    <w:abstractNumId w:val="32"/>
  </w:num>
  <w:num w:numId="51" w16cid:durableId="177625095">
    <w:abstractNumId w:val="39"/>
  </w:num>
  <w:num w:numId="52" w16cid:durableId="834537220">
    <w:abstractNumId w:val="18"/>
  </w:num>
  <w:num w:numId="53" w16cid:durableId="366218999">
    <w:abstractNumId w:val="9"/>
  </w:num>
  <w:num w:numId="54" w16cid:durableId="337316486">
    <w:abstractNumId w:val="29"/>
  </w:num>
  <w:num w:numId="55" w16cid:durableId="1417285925">
    <w:abstractNumId w:val="3"/>
  </w:num>
  <w:num w:numId="56" w16cid:durableId="2011910944">
    <w:abstractNumId w:val="49"/>
  </w:num>
  <w:num w:numId="57" w16cid:durableId="1834030112">
    <w:abstractNumId w:val="11"/>
  </w:num>
  <w:num w:numId="58" w16cid:durableId="917444883">
    <w:abstractNumId w:val="6"/>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633"/>
    <w:rsid w:val="000405A7"/>
    <w:rsid w:val="00060A41"/>
    <w:rsid w:val="00061514"/>
    <w:rsid w:val="00084563"/>
    <w:rsid w:val="000D33F3"/>
    <w:rsid w:val="001512F3"/>
    <w:rsid w:val="00154C13"/>
    <w:rsid w:val="00164487"/>
    <w:rsid w:val="00165915"/>
    <w:rsid w:val="00173835"/>
    <w:rsid w:val="001836DD"/>
    <w:rsid w:val="00185E00"/>
    <w:rsid w:val="00187D22"/>
    <w:rsid w:val="001A18B8"/>
    <w:rsid w:val="001A58F9"/>
    <w:rsid w:val="001B1633"/>
    <w:rsid w:val="001F7BF1"/>
    <w:rsid w:val="001F7DB6"/>
    <w:rsid w:val="00212884"/>
    <w:rsid w:val="00227BDF"/>
    <w:rsid w:val="0025392A"/>
    <w:rsid w:val="002768EF"/>
    <w:rsid w:val="002846CA"/>
    <w:rsid w:val="002B2DFE"/>
    <w:rsid w:val="002B6F6A"/>
    <w:rsid w:val="002E1BED"/>
    <w:rsid w:val="002F3F76"/>
    <w:rsid w:val="0031450A"/>
    <w:rsid w:val="003310B4"/>
    <w:rsid w:val="003321CE"/>
    <w:rsid w:val="003464B1"/>
    <w:rsid w:val="00366A4A"/>
    <w:rsid w:val="003A4FE3"/>
    <w:rsid w:val="003D7790"/>
    <w:rsid w:val="003F0D2E"/>
    <w:rsid w:val="003F47DF"/>
    <w:rsid w:val="00412441"/>
    <w:rsid w:val="004157E2"/>
    <w:rsid w:val="0045488E"/>
    <w:rsid w:val="00483350"/>
    <w:rsid w:val="00484FB7"/>
    <w:rsid w:val="004A63AF"/>
    <w:rsid w:val="004D0FAA"/>
    <w:rsid w:val="004D1282"/>
    <w:rsid w:val="004D5F8B"/>
    <w:rsid w:val="004F053D"/>
    <w:rsid w:val="00514BD7"/>
    <w:rsid w:val="00540960"/>
    <w:rsid w:val="00547629"/>
    <w:rsid w:val="005833AC"/>
    <w:rsid w:val="005842F5"/>
    <w:rsid w:val="005B3FCA"/>
    <w:rsid w:val="005C73AA"/>
    <w:rsid w:val="005D209D"/>
    <w:rsid w:val="005E7ED0"/>
    <w:rsid w:val="005F2586"/>
    <w:rsid w:val="005F3227"/>
    <w:rsid w:val="00603A45"/>
    <w:rsid w:val="00630BC4"/>
    <w:rsid w:val="00672814"/>
    <w:rsid w:val="00676D04"/>
    <w:rsid w:val="006A5E03"/>
    <w:rsid w:val="006B1658"/>
    <w:rsid w:val="00723D13"/>
    <w:rsid w:val="00757B80"/>
    <w:rsid w:val="007620DE"/>
    <w:rsid w:val="00772475"/>
    <w:rsid w:val="007D7130"/>
    <w:rsid w:val="007E3048"/>
    <w:rsid w:val="007F43BE"/>
    <w:rsid w:val="007F43CD"/>
    <w:rsid w:val="008066A0"/>
    <w:rsid w:val="00821AF9"/>
    <w:rsid w:val="00847EC1"/>
    <w:rsid w:val="008660F5"/>
    <w:rsid w:val="009207C3"/>
    <w:rsid w:val="0092583E"/>
    <w:rsid w:val="00930015"/>
    <w:rsid w:val="009314FB"/>
    <w:rsid w:val="009C2B43"/>
    <w:rsid w:val="009C3233"/>
    <w:rsid w:val="009E62F0"/>
    <w:rsid w:val="00A160E2"/>
    <w:rsid w:val="00A7454C"/>
    <w:rsid w:val="00A776CA"/>
    <w:rsid w:val="00A9587F"/>
    <w:rsid w:val="00AC418A"/>
    <w:rsid w:val="00AF047F"/>
    <w:rsid w:val="00B21E94"/>
    <w:rsid w:val="00B21F21"/>
    <w:rsid w:val="00B905EC"/>
    <w:rsid w:val="00B936E5"/>
    <w:rsid w:val="00BA2476"/>
    <w:rsid w:val="00BA2ADE"/>
    <w:rsid w:val="00BE4CF1"/>
    <w:rsid w:val="00BF1096"/>
    <w:rsid w:val="00C00E3B"/>
    <w:rsid w:val="00C21C19"/>
    <w:rsid w:val="00C30EC2"/>
    <w:rsid w:val="00C678B8"/>
    <w:rsid w:val="00CD04BF"/>
    <w:rsid w:val="00D0083E"/>
    <w:rsid w:val="00D1083C"/>
    <w:rsid w:val="00D20650"/>
    <w:rsid w:val="00D31AF8"/>
    <w:rsid w:val="00D35F02"/>
    <w:rsid w:val="00D405CE"/>
    <w:rsid w:val="00D45DD2"/>
    <w:rsid w:val="00D50209"/>
    <w:rsid w:val="00D8688C"/>
    <w:rsid w:val="00D86DB8"/>
    <w:rsid w:val="00DA106D"/>
    <w:rsid w:val="00DA5683"/>
    <w:rsid w:val="00DB4988"/>
    <w:rsid w:val="00DB56B0"/>
    <w:rsid w:val="00DE36C1"/>
    <w:rsid w:val="00DF55D1"/>
    <w:rsid w:val="00E034F5"/>
    <w:rsid w:val="00E22CAE"/>
    <w:rsid w:val="00E30BD7"/>
    <w:rsid w:val="00E32DD1"/>
    <w:rsid w:val="00E54CB1"/>
    <w:rsid w:val="00E5782E"/>
    <w:rsid w:val="00E85CB8"/>
    <w:rsid w:val="00E92797"/>
    <w:rsid w:val="00EB3507"/>
    <w:rsid w:val="00EE4BCE"/>
    <w:rsid w:val="00EE6B58"/>
    <w:rsid w:val="00F00653"/>
    <w:rsid w:val="00F102F0"/>
    <w:rsid w:val="00F26984"/>
    <w:rsid w:val="00F3405D"/>
    <w:rsid w:val="00F609CF"/>
    <w:rsid w:val="00FB6876"/>
    <w:rsid w:val="00FC056C"/>
    <w:rsid w:val="00FE4EE8"/>
    <w:rsid w:val="00FE6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571B1"/>
  <w15:chartTrackingRefBased/>
  <w15:docId w15:val="{EAD9BACA-A544-448B-8F35-F47250A74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650"/>
    <w:pPr>
      <w:spacing w:after="0" w:line="240" w:lineRule="auto"/>
    </w:pPr>
    <w:rPr>
      <w:rFonts w:ascii="Times New Roman" w:eastAsia="Times New Roman" w:hAnsi="Times New Roman" w:cs="Times New Roman"/>
      <w:kern w:val="0"/>
      <w:lang w:val="ru-RU" w:eastAsia="ru-RU" w:bidi="ru-RU"/>
      <w14:ligatures w14:val="none"/>
    </w:rPr>
  </w:style>
  <w:style w:type="paragraph" w:styleId="Heading1">
    <w:name w:val="heading 1"/>
    <w:basedOn w:val="Normal"/>
    <w:next w:val="Normal"/>
    <w:link w:val="Heading1Char"/>
    <w:qFormat/>
    <w:rsid w:val="001B16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1B16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1B163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1B163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1B163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1B16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1B16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1B16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1B163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163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1B16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1B163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1B1633"/>
    <w:rPr>
      <w:rFonts w:eastAsiaTheme="majorEastAsia" w:cstheme="majorBidi"/>
      <w:i/>
      <w:iCs/>
      <w:color w:val="2F5496" w:themeColor="accent1" w:themeShade="BF"/>
    </w:rPr>
  </w:style>
  <w:style w:type="character" w:customStyle="1" w:styleId="Heading5Char">
    <w:name w:val="Heading 5 Char"/>
    <w:basedOn w:val="DefaultParagraphFont"/>
    <w:link w:val="Heading5"/>
    <w:rsid w:val="001B1633"/>
    <w:rPr>
      <w:rFonts w:eastAsiaTheme="majorEastAsia" w:cstheme="majorBidi"/>
      <w:color w:val="2F5496" w:themeColor="accent1" w:themeShade="BF"/>
    </w:rPr>
  </w:style>
  <w:style w:type="character" w:customStyle="1" w:styleId="Heading6Char">
    <w:name w:val="Heading 6 Char"/>
    <w:basedOn w:val="DefaultParagraphFont"/>
    <w:link w:val="Heading6"/>
    <w:rsid w:val="001B1633"/>
    <w:rPr>
      <w:rFonts w:eastAsiaTheme="majorEastAsia" w:cstheme="majorBidi"/>
      <w:i/>
      <w:iCs/>
      <w:color w:val="595959" w:themeColor="text1" w:themeTint="A6"/>
    </w:rPr>
  </w:style>
  <w:style w:type="character" w:customStyle="1" w:styleId="Heading7Char">
    <w:name w:val="Heading 7 Char"/>
    <w:basedOn w:val="DefaultParagraphFont"/>
    <w:link w:val="Heading7"/>
    <w:rsid w:val="001B1633"/>
    <w:rPr>
      <w:rFonts w:eastAsiaTheme="majorEastAsia" w:cstheme="majorBidi"/>
      <w:color w:val="595959" w:themeColor="text1" w:themeTint="A6"/>
    </w:rPr>
  </w:style>
  <w:style w:type="character" w:customStyle="1" w:styleId="Heading8Char">
    <w:name w:val="Heading 8 Char"/>
    <w:basedOn w:val="DefaultParagraphFont"/>
    <w:link w:val="Heading8"/>
    <w:rsid w:val="001B1633"/>
    <w:rPr>
      <w:rFonts w:eastAsiaTheme="majorEastAsia" w:cstheme="majorBidi"/>
      <w:i/>
      <w:iCs/>
      <w:color w:val="272727" w:themeColor="text1" w:themeTint="D8"/>
    </w:rPr>
  </w:style>
  <w:style w:type="character" w:customStyle="1" w:styleId="Heading9Char">
    <w:name w:val="Heading 9 Char"/>
    <w:basedOn w:val="DefaultParagraphFont"/>
    <w:link w:val="Heading9"/>
    <w:rsid w:val="001B1633"/>
    <w:rPr>
      <w:rFonts w:eastAsiaTheme="majorEastAsia" w:cstheme="majorBidi"/>
      <w:color w:val="272727" w:themeColor="text1" w:themeTint="D8"/>
    </w:rPr>
  </w:style>
  <w:style w:type="paragraph" w:styleId="Title">
    <w:name w:val="Title"/>
    <w:basedOn w:val="Normal"/>
    <w:next w:val="Normal"/>
    <w:link w:val="TitleChar"/>
    <w:qFormat/>
    <w:rsid w:val="001B16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B16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16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16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1633"/>
    <w:pPr>
      <w:spacing w:before="160"/>
      <w:jc w:val="center"/>
    </w:pPr>
    <w:rPr>
      <w:i/>
      <w:iCs/>
      <w:color w:val="404040" w:themeColor="text1" w:themeTint="BF"/>
    </w:rPr>
  </w:style>
  <w:style w:type="character" w:customStyle="1" w:styleId="QuoteChar">
    <w:name w:val="Quote Char"/>
    <w:basedOn w:val="DefaultParagraphFont"/>
    <w:link w:val="Quote"/>
    <w:uiPriority w:val="29"/>
    <w:rsid w:val="001B1633"/>
    <w:rPr>
      <w:i/>
      <w:iCs/>
      <w:color w:val="404040" w:themeColor="text1" w:themeTint="BF"/>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uiPriority w:val="34"/>
    <w:qFormat/>
    <w:rsid w:val="001B1633"/>
    <w:pPr>
      <w:ind w:left="720"/>
      <w:contextualSpacing/>
    </w:pPr>
  </w:style>
  <w:style w:type="character" w:styleId="IntenseEmphasis">
    <w:name w:val="Intense Emphasis"/>
    <w:basedOn w:val="DefaultParagraphFont"/>
    <w:uiPriority w:val="21"/>
    <w:qFormat/>
    <w:rsid w:val="001B1633"/>
    <w:rPr>
      <w:i/>
      <w:iCs/>
      <w:color w:val="2F5496" w:themeColor="accent1" w:themeShade="BF"/>
    </w:rPr>
  </w:style>
  <w:style w:type="paragraph" w:styleId="IntenseQuote">
    <w:name w:val="Intense Quote"/>
    <w:basedOn w:val="Normal"/>
    <w:next w:val="Normal"/>
    <w:link w:val="IntenseQuoteChar"/>
    <w:uiPriority w:val="30"/>
    <w:qFormat/>
    <w:rsid w:val="001B16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B1633"/>
    <w:rPr>
      <w:i/>
      <w:iCs/>
      <w:color w:val="2F5496" w:themeColor="accent1" w:themeShade="BF"/>
    </w:rPr>
  </w:style>
  <w:style w:type="character" w:styleId="IntenseReference">
    <w:name w:val="Intense Reference"/>
    <w:basedOn w:val="DefaultParagraphFont"/>
    <w:uiPriority w:val="32"/>
    <w:qFormat/>
    <w:rsid w:val="001B1633"/>
    <w:rPr>
      <w:b/>
      <w:bCs/>
      <w:smallCaps/>
      <w:color w:val="2F5496" w:themeColor="accent1" w:themeShade="BF"/>
      <w:spacing w:val="5"/>
    </w:rPr>
  </w:style>
  <w:style w:type="paragraph" w:styleId="BodyTextIndent">
    <w:name w:val="Body Text Indent"/>
    <w:aliases w:val=" Char, Char Char Char Char,Char Char Char Char, Char Char46"/>
    <w:basedOn w:val="Normal"/>
    <w:link w:val="BodyTextIndentChar"/>
    <w:rsid w:val="00D2065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basedOn w:val="DefaultParagraphFont"/>
    <w:link w:val="BodyTextIndent"/>
    <w:rsid w:val="00D20650"/>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20650"/>
    <w:pPr>
      <w:tabs>
        <w:tab w:val="center" w:pos="4320"/>
        <w:tab w:val="right" w:pos="8640"/>
      </w:tabs>
    </w:pPr>
    <w:rPr>
      <w:sz w:val="20"/>
      <w:szCs w:val="20"/>
    </w:rPr>
  </w:style>
  <w:style w:type="character" w:customStyle="1" w:styleId="FooterChar">
    <w:name w:val="Footer Char"/>
    <w:basedOn w:val="DefaultParagraphFont"/>
    <w:link w:val="Footer"/>
    <w:uiPriority w:val="99"/>
    <w:rsid w:val="00D20650"/>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2065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20650"/>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2065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20650"/>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2065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20650"/>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20650"/>
    <w:pPr>
      <w:spacing w:after="160" w:line="360" w:lineRule="auto"/>
      <w:ind w:firstLine="709"/>
      <w:jc w:val="both"/>
    </w:pPr>
    <w:rPr>
      <w:rFonts w:ascii="Arial AMU" w:hAnsi="Arial AMU" w:cs="Arial"/>
      <w:sz w:val="22"/>
      <w:szCs w:val="20"/>
    </w:rPr>
  </w:style>
  <w:style w:type="paragraph" w:customStyle="1" w:styleId="Default">
    <w:name w:val="Default"/>
    <w:rsid w:val="00D20650"/>
    <w:pPr>
      <w:autoSpaceDE w:val="0"/>
      <w:autoSpaceDN w:val="0"/>
      <w:adjustRightInd w:val="0"/>
      <w:spacing w:after="0" w:line="240" w:lineRule="auto"/>
    </w:pPr>
    <w:rPr>
      <w:rFonts w:ascii="Arial Unicode" w:eastAsia="Times New Roman" w:hAnsi="Arial Unicode" w:cs="Arial Unicode"/>
      <w:color w:val="000000"/>
      <w:kern w:val="0"/>
      <w:lang w:val="ru-RU" w:eastAsia="ru-RU" w:bidi="ru-RU"/>
      <w14:ligatures w14:val="none"/>
    </w:rPr>
  </w:style>
  <w:style w:type="paragraph" w:styleId="BalloonText">
    <w:name w:val="Balloon Text"/>
    <w:basedOn w:val="Normal"/>
    <w:link w:val="BalloonTextChar"/>
    <w:rsid w:val="00D20650"/>
    <w:rPr>
      <w:rFonts w:ascii="Tahoma" w:hAnsi="Tahoma"/>
      <w:sz w:val="16"/>
      <w:szCs w:val="16"/>
    </w:rPr>
  </w:style>
  <w:style w:type="character" w:customStyle="1" w:styleId="BalloonTextChar">
    <w:name w:val="Balloon Text Char"/>
    <w:basedOn w:val="DefaultParagraphFont"/>
    <w:link w:val="BalloonText"/>
    <w:rsid w:val="00D20650"/>
    <w:rPr>
      <w:rFonts w:ascii="Tahoma" w:eastAsia="Times New Roman" w:hAnsi="Tahoma" w:cs="Times New Roman"/>
      <w:kern w:val="0"/>
      <w:sz w:val="16"/>
      <w:szCs w:val="16"/>
      <w:lang w:val="ru-RU" w:eastAsia="ru-RU" w:bidi="ru-RU"/>
      <w14:ligatures w14:val="none"/>
    </w:rPr>
  </w:style>
  <w:style w:type="character" w:styleId="Hyperlink">
    <w:name w:val="Hyperlink"/>
    <w:rsid w:val="00D20650"/>
    <w:rPr>
      <w:color w:val="0000FF"/>
      <w:u w:val="single"/>
    </w:rPr>
  </w:style>
  <w:style w:type="character" w:customStyle="1" w:styleId="CharChar1">
    <w:name w:val="Char Char1"/>
    <w:locked/>
    <w:rsid w:val="00D20650"/>
    <w:rPr>
      <w:rFonts w:ascii="Arial LatArm" w:hAnsi="Arial LatArm"/>
      <w:i/>
      <w:lang w:val="ru-RU" w:eastAsia="ru-RU" w:bidi="ru-RU"/>
    </w:rPr>
  </w:style>
  <w:style w:type="paragraph" w:styleId="BodyText">
    <w:name w:val="Body Text"/>
    <w:basedOn w:val="Normal"/>
    <w:link w:val="BodyTextChar"/>
    <w:rsid w:val="00D20650"/>
    <w:pPr>
      <w:spacing w:after="120"/>
    </w:pPr>
  </w:style>
  <w:style w:type="character" w:customStyle="1" w:styleId="BodyTextChar">
    <w:name w:val="Body Text Char"/>
    <w:basedOn w:val="DefaultParagraphFont"/>
    <w:link w:val="BodyText"/>
    <w:rsid w:val="00D20650"/>
    <w:rPr>
      <w:rFonts w:ascii="Times New Roman" w:eastAsia="Times New Roman" w:hAnsi="Times New Roman" w:cs="Times New Roman"/>
      <w:kern w:val="0"/>
      <w:lang w:val="ru-RU" w:eastAsia="ru-RU" w:bidi="ru-RU"/>
      <w14:ligatures w14:val="none"/>
    </w:rPr>
  </w:style>
  <w:style w:type="paragraph" w:styleId="Index1">
    <w:name w:val="index 1"/>
    <w:basedOn w:val="Normal"/>
    <w:next w:val="Normal"/>
    <w:autoRedefine/>
    <w:semiHidden/>
    <w:rsid w:val="00D20650"/>
    <w:pPr>
      <w:ind w:left="240" w:hanging="240"/>
    </w:pPr>
  </w:style>
  <w:style w:type="paragraph" w:styleId="IndexHeading">
    <w:name w:val="index heading"/>
    <w:basedOn w:val="Normal"/>
    <w:next w:val="Index1"/>
    <w:semiHidden/>
    <w:rsid w:val="00D20650"/>
    <w:rPr>
      <w:sz w:val="20"/>
      <w:szCs w:val="20"/>
    </w:rPr>
  </w:style>
  <w:style w:type="paragraph" w:styleId="Header">
    <w:name w:val="header"/>
    <w:basedOn w:val="Normal"/>
    <w:link w:val="HeaderChar"/>
    <w:rsid w:val="00D20650"/>
    <w:pPr>
      <w:tabs>
        <w:tab w:val="center" w:pos="4153"/>
        <w:tab w:val="right" w:pos="8306"/>
      </w:tabs>
    </w:pPr>
    <w:rPr>
      <w:sz w:val="20"/>
      <w:szCs w:val="20"/>
    </w:rPr>
  </w:style>
  <w:style w:type="character" w:customStyle="1" w:styleId="HeaderChar">
    <w:name w:val="Header Char"/>
    <w:basedOn w:val="DefaultParagraphFont"/>
    <w:link w:val="Header"/>
    <w:rsid w:val="00D20650"/>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20650"/>
    <w:pPr>
      <w:jc w:val="both"/>
    </w:pPr>
    <w:rPr>
      <w:rFonts w:ascii="Arial LatArm" w:hAnsi="Arial LatArm"/>
      <w:sz w:val="20"/>
      <w:szCs w:val="20"/>
    </w:rPr>
  </w:style>
  <w:style w:type="character" w:customStyle="1" w:styleId="BodyText3Char">
    <w:name w:val="Body Text 3 Char"/>
    <w:basedOn w:val="DefaultParagraphFont"/>
    <w:link w:val="BodyText3"/>
    <w:rsid w:val="00D20650"/>
    <w:rPr>
      <w:rFonts w:ascii="Arial LatArm" w:eastAsia="Times New Roman" w:hAnsi="Arial LatArm" w:cs="Times New Roman"/>
      <w:kern w:val="0"/>
      <w:sz w:val="20"/>
      <w:szCs w:val="20"/>
      <w:lang w:val="ru-RU" w:eastAsia="ru-RU" w:bidi="ru-RU"/>
      <w14:ligatures w14:val="none"/>
    </w:rPr>
  </w:style>
  <w:style w:type="character" w:styleId="PageNumber">
    <w:name w:val="page number"/>
    <w:basedOn w:val="DefaultParagraphFont"/>
    <w:rsid w:val="00D20650"/>
  </w:style>
  <w:style w:type="paragraph" w:styleId="FootnoteText">
    <w:name w:val="footnote text"/>
    <w:basedOn w:val="Normal"/>
    <w:link w:val="FootnoteTextChar"/>
    <w:rsid w:val="00D20650"/>
    <w:rPr>
      <w:rFonts w:ascii="Times Armenian" w:hAnsi="Times Armenian"/>
      <w:sz w:val="20"/>
      <w:szCs w:val="20"/>
    </w:rPr>
  </w:style>
  <w:style w:type="character" w:customStyle="1" w:styleId="FootnoteTextChar">
    <w:name w:val="Footnote Text Char"/>
    <w:basedOn w:val="DefaultParagraphFont"/>
    <w:link w:val="FootnoteText"/>
    <w:rsid w:val="00D20650"/>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20650"/>
    <w:pPr>
      <w:spacing w:after="160" w:line="240" w:lineRule="exact"/>
    </w:pPr>
    <w:rPr>
      <w:rFonts w:ascii="Arial" w:hAnsi="Arial" w:cs="Arial"/>
      <w:sz w:val="20"/>
      <w:szCs w:val="20"/>
    </w:rPr>
  </w:style>
  <w:style w:type="paragraph" w:customStyle="1" w:styleId="norm">
    <w:name w:val="norm"/>
    <w:basedOn w:val="Normal"/>
    <w:rsid w:val="00D20650"/>
    <w:pPr>
      <w:spacing w:line="480" w:lineRule="auto"/>
      <w:ind w:firstLine="709"/>
      <w:jc w:val="both"/>
    </w:pPr>
    <w:rPr>
      <w:rFonts w:ascii="Arial Armenian" w:hAnsi="Arial Armenian"/>
      <w:sz w:val="22"/>
      <w:szCs w:val="20"/>
    </w:rPr>
  </w:style>
  <w:style w:type="character" w:customStyle="1" w:styleId="normChar">
    <w:name w:val="norm Char"/>
    <w:locked/>
    <w:rsid w:val="00D20650"/>
    <w:rPr>
      <w:rFonts w:ascii="Arial Armenian" w:hAnsi="Arial Armenian"/>
      <w:sz w:val="22"/>
      <w:lang w:val="ru-RU" w:eastAsia="ru-RU" w:bidi="ru-RU"/>
    </w:rPr>
  </w:style>
  <w:style w:type="character" w:customStyle="1" w:styleId="CharCharChar">
    <w:name w:val="Char Char Char"/>
    <w:rsid w:val="00D20650"/>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D20650"/>
    <w:pPr>
      <w:spacing w:before="100" w:beforeAutospacing="1" w:after="100" w:afterAutospacing="1"/>
    </w:pPr>
  </w:style>
  <w:style w:type="character" w:styleId="Strong">
    <w:name w:val="Strong"/>
    <w:qFormat/>
    <w:rsid w:val="00D20650"/>
    <w:rPr>
      <w:b/>
      <w:bCs/>
    </w:rPr>
  </w:style>
  <w:style w:type="character" w:styleId="FootnoteReference">
    <w:name w:val="footnote reference"/>
    <w:rsid w:val="00D20650"/>
    <w:rPr>
      <w:vertAlign w:val="superscript"/>
    </w:rPr>
  </w:style>
  <w:style w:type="character" w:customStyle="1" w:styleId="CharChar22">
    <w:name w:val="Char Char22"/>
    <w:rsid w:val="00D20650"/>
    <w:rPr>
      <w:rFonts w:ascii="Arial Armenian" w:hAnsi="Arial Armenian"/>
      <w:sz w:val="28"/>
      <w:lang w:val="ru-RU"/>
    </w:rPr>
  </w:style>
  <w:style w:type="character" w:customStyle="1" w:styleId="CharChar20">
    <w:name w:val="Char Char20"/>
    <w:rsid w:val="00D20650"/>
    <w:rPr>
      <w:rFonts w:ascii="Times LatArm" w:hAnsi="Times LatArm"/>
      <w:b/>
      <w:sz w:val="28"/>
      <w:lang w:val="ru-RU"/>
    </w:rPr>
  </w:style>
  <w:style w:type="character" w:customStyle="1" w:styleId="CharChar16">
    <w:name w:val="Char Char16"/>
    <w:rsid w:val="00D20650"/>
    <w:rPr>
      <w:rFonts w:ascii="Times Armenian" w:hAnsi="Times Armenian"/>
      <w:b/>
      <w:lang w:val="ru-RU"/>
    </w:rPr>
  </w:style>
  <w:style w:type="character" w:customStyle="1" w:styleId="CharChar15">
    <w:name w:val="Char Char15"/>
    <w:rsid w:val="00D20650"/>
    <w:rPr>
      <w:rFonts w:ascii="Times Armenian" w:hAnsi="Times Armenian"/>
      <w:i/>
      <w:lang w:val="ru-RU"/>
    </w:rPr>
  </w:style>
  <w:style w:type="character" w:customStyle="1" w:styleId="CharChar13">
    <w:name w:val="Char Char13"/>
    <w:rsid w:val="00D20650"/>
    <w:rPr>
      <w:rFonts w:ascii="Arial Armenian" w:hAnsi="Arial Armenian"/>
      <w:lang w:val="ru-RU"/>
    </w:rPr>
  </w:style>
  <w:style w:type="character" w:styleId="CommentReference">
    <w:name w:val="annotation reference"/>
    <w:semiHidden/>
    <w:rsid w:val="00D20650"/>
    <w:rPr>
      <w:sz w:val="16"/>
      <w:szCs w:val="16"/>
    </w:rPr>
  </w:style>
  <w:style w:type="paragraph" w:styleId="CommentText">
    <w:name w:val="annotation text"/>
    <w:basedOn w:val="Normal"/>
    <w:link w:val="CommentTextChar"/>
    <w:semiHidden/>
    <w:rsid w:val="00D20650"/>
    <w:rPr>
      <w:rFonts w:ascii="Times Armenian" w:hAnsi="Times Armenian"/>
      <w:sz w:val="20"/>
      <w:szCs w:val="20"/>
    </w:rPr>
  </w:style>
  <w:style w:type="character" w:customStyle="1" w:styleId="CommentTextChar">
    <w:name w:val="Comment Text Char"/>
    <w:basedOn w:val="DefaultParagraphFont"/>
    <w:link w:val="CommentText"/>
    <w:semiHidden/>
    <w:rsid w:val="00D20650"/>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20650"/>
    <w:rPr>
      <w:b/>
      <w:bCs/>
    </w:rPr>
  </w:style>
  <w:style w:type="character" w:customStyle="1" w:styleId="CommentSubjectChar">
    <w:name w:val="Comment Subject Char"/>
    <w:basedOn w:val="CommentTextChar"/>
    <w:link w:val="CommentSubject"/>
    <w:semiHidden/>
    <w:rsid w:val="00D20650"/>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20650"/>
    <w:rPr>
      <w:rFonts w:ascii="Times Armenian" w:hAnsi="Times Armenian"/>
      <w:sz w:val="20"/>
      <w:szCs w:val="20"/>
    </w:rPr>
  </w:style>
  <w:style w:type="character" w:customStyle="1" w:styleId="EndnoteTextChar">
    <w:name w:val="Endnote Text Char"/>
    <w:basedOn w:val="DefaultParagraphFont"/>
    <w:link w:val="EndnoteText"/>
    <w:semiHidden/>
    <w:rsid w:val="00D20650"/>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20650"/>
    <w:rPr>
      <w:vertAlign w:val="superscript"/>
    </w:rPr>
  </w:style>
  <w:style w:type="paragraph" w:styleId="DocumentMap">
    <w:name w:val="Document Map"/>
    <w:basedOn w:val="Normal"/>
    <w:link w:val="DocumentMapChar"/>
    <w:semiHidden/>
    <w:rsid w:val="00D2065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20650"/>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20650"/>
    <w:pPr>
      <w:spacing w:after="0" w:line="240" w:lineRule="auto"/>
    </w:pPr>
    <w:rPr>
      <w:rFonts w:ascii="Times Armenian" w:eastAsia="Times New Roman" w:hAnsi="Times Armenian" w:cs="Times New Roman"/>
      <w:kern w:val="0"/>
      <w:szCs w:val="20"/>
      <w:lang w:val="ru-RU" w:eastAsia="ru-RU" w:bidi="ru-RU"/>
      <w14:ligatures w14:val="none"/>
    </w:rPr>
  </w:style>
  <w:style w:type="table" w:styleId="TableGrid">
    <w:name w:val="Table Grid"/>
    <w:basedOn w:val="TableNormal"/>
    <w:uiPriority w:val="39"/>
    <w:rsid w:val="00D20650"/>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20650"/>
    <w:pPr>
      <w:spacing w:after="160" w:line="240" w:lineRule="exact"/>
    </w:pPr>
    <w:rPr>
      <w:rFonts w:ascii="Verdana" w:hAnsi="Verdana"/>
      <w:sz w:val="20"/>
      <w:szCs w:val="20"/>
    </w:rPr>
  </w:style>
  <w:style w:type="paragraph" w:customStyle="1" w:styleId="Style2">
    <w:name w:val="Style2"/>
    <w:basedOn w:val="Normal"/>
    <w:rsid w:val="00D20650"/>
    <w:pPr>
      <w:jc w:val="center"/>
    </w:pPr>
    <w:rPr>
      <w:rFonts w:ascii="Arial Armenian" w:hAnsi="Arial Armenian"/>
      <w:w w:val="90"/>
      <w:sz w:val="22"/>
      <w:szCs w:val="20"/>
    </w:rPr>
  </w:style>
  <w:style w:type="character" w:customStyle="1" w:styleId="CharChar23">
    <w:name w:val="Char Char23"/>
    <w:rsid w:val="00D20650"/>
    <w:rPr>
      <w:rFonts w:ascii="Arial Armenian" w:hAnsi="Arial Armenian"/>
      <w:sz w:val="28"/>
      <w:lang w:val="ru-RU" w:eastAsia="ru-RU" w:bidi="ru-RU"/>
    </w:rPr>
  </w:style>
  <w:style w:type="character" w:customStyle="1" w:styleId="CharChar21">
    <w:name w:val="Char Char21"/>
    <w:rsid w:val="00D20650"/>
    <w:rPr>
      <w:rFonts w:ascii="Arial LatArm" w:hAnsi="Arial LatArm"/>
      <w:b/>
      <w:color w:val="0000FF"/>
      <w:lang w:val="ru-RU" w:eastAsia="ru-RU" w:bidi="ru-RU"/>
    </w:rPr>
  </w:style>
  <w:style w:type="character" w:customStyle="1" w:styleId="CharChar25">
    <w:name w:val="Char Char25"/>
    <w:rsid w:val="00D20650"/>
    <w:rPr>
      <w:rFonts w:ascii="Arial Armenian" w:hAnsi="Arial Armenian"/>
      <w:sz w:val="28"/>
      <w:lang w:val="ru-RU" w:eastAsia="ru-RU" w:bidi="ru-RU"/>
    </w:rPr>
  </w:style>
  <w:style w:type="character" w:customStyle="1" w:styleId="CharChar24">
    <w:name w:val="Char Char24"/>
    <w:rsid w:val="00D20650"/>
    <w:rPr>
      <w:rFonts w:ascii="Arial LatArm" w:hAnsi="Arial LatArm"/>
      <w:b/>
      <w:color w:val="0000FF"/>
      <w:lang w:val="ru-RU" w:eastAsia="ru-RU" w:bidi="ru-RU"/>
    </w:rPr>
  </w:style>
  <w:style w:type="paragraph" w:styleId="BlockText">
    <w:name w:val="Block Text"/>
    <w:basedOn w:val="Normal"/>
    <w:rsid w:val="00D2065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20650"/>
    <w:pPr>
      <w:autoSpaceDE w:val="0"/>
      <w:autoSpaceDN w:val="0"/>
      <w:adjustRightInd w:val="0"/>
    </w:pPr>
    <w:rPr>
      <w:rFonts w:ascii="Times Armenian" w:hAnsi="Times Armenian"/>
    </w:rPr>
  </w:style>
  <w:style w:type="paragraph" w:customStyle="1" w:styleId="Normal2">
    <w:name w:val="Normal+2"/>
    <w:basedOn w:val="Normal"/>
    <w:next w:val="Normal"/>
    <w:rsid w:val="00D20650"/>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20650"/>
    <w:pPr>
      <w:widowControl w:val="0"/>
      <w:adjustRightInd w:val="0"/>
      <w:spacing w:after="160" w:line="240" w:lineRule="exact"/>
    </w:pPr>
    <w:rPr>
      <w:sz w:val="20"/>
      <w:szCs w:val="20"/>
    </w:rPr>
  </w:style>
  <w:style w:type="paragraph" w:customStyle="1" w:styleId="xl63">
    <w:name w:val="xl63"/>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2065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2065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2065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2065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2065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2065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2065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2065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2065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2065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2065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2065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20650"/>
    <w:pPr>
      <w:spacing w:before="100" w:beforeAutospacing="1" w:after="100" w:afterAutospacing="1"/>
    </w:pPr>
    <w:rPr>
      <w:rFonts w:eastAsia="Arial Unicode MS"/>
      <w:sz w:val="16"/>
      <w:szCs w:val="16"/>
    </w:rPr>
  </w:style>
  <w:style w:type="paragraph" w:customStyle="1" w:styleId="font13">
    <w:name w:val="font13"/>
    <w:basedOn w:val="Normal"/>
    <w:rsid w:val="00D2065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2065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2065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2065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20650"/>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20650"/>
    <w:pPr>
      <w:suppressAutoHyphens/>
      <w:spacing w:line="100" w:lineRule="atLeast"/>
    </w:pPr>
    <w:rPr>
      <w:kern w:val="1"/>
      <w:sz w:val="20"/>
      <w:szCs w:val="20"/>
    </w:rPr>
  </w:style>
  <w:style w:type="character" w:styleId="FollowedHyperlink">
    <w:name w:val="FollowedHyperlink"/>
    <w:rsid w:val="00D20650"/>
    <w:rPr>
      <w:color w:val="800080"/>
      <w:u w:val="single"/>
    </w:rPr>
  </w:style>
  <w:style w:type="character" w:customStyle="1" w:styleId="CharCharCharChar1">
    <w:name w:val="Char Char Char Char1"/>
    <w:aliases w:val=" Char Char Char Char Char Char"/>
    <w:rsid w:val="00D20650"/>
    <w:rPr>
      <w:rFonts w:ascii="Arial LatArm" w:hAnsi="Arial LatArm"/>
      <w:sz w:val="24"/>
      <w:lang w:val="ru-RU" w:eastAsia="ru-RU" w:bidi="ru-RU"/>
    </w:rPr>
  </w:style>
  <w:style w:type="character" w:customStyle="1" w:styleId="CharChar">
    <w:name w:val="Char Char"/>
    <w:locked/>
    <w:rsid w:val="00D20650"/>
    <w:rPr>
      <w:lang w:val="ru-RU" w:eastAsia="ru-RU" w:bidi="ru-RU"/>
    </w:rPr>
  </w:style>
  <w:style w:type="paragraph" w:customStyle="1" w:styleId="Char3CharCharChar">
    <w:name w:val="Char3 Char Char Char"/>
    <w:basedOn w:val="Normal"/>
    <w:next w:val="Normal"/>
    <w:semiHidden/>
    <w:rsid w:val="00D20650"/>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locked/>
    <w:rsid w:val="00D20650"/>
  </w:style>
  <w:style w:type="character" w:styleId="Emphasis">
    <w:name w:val="Emphasis"/>
    <w:qFormat/>
    <w:rsid w:val="00D20650"/>
    <w:rPr>
      <w:i/>
      <w:iCs/>
    </w:rPr>
  </w:style>
  <w:style w:type="character" w:customStyle="1" w:styleId="ezkurwreuab5ozgtqnkl">
    <w:name w:val="ezkurwreuab5ozgtqnkl"/>
    <w:basedOn w:val="DefaultParagraphFont"/>
    <w:rsid w:val="00D20650"/>
  </w:style>
  <w:style w:type="paragraph" w:styleId="HTMLPreformatted">
    <w:name w:val="HTML Preformatted"/>
    <w:basedOn w:val="Normal"/>
    <w:link w:val="HTMLPreformattedChar"/>
    <w:uiPriority w:val="99"/>
    <w:semiHidden/>
    <w:unhideWhenUsed/>
    <w:rsid w:val="00D20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D20650"/>
    <w:rPr>
      <w:rFonts w:ascii="Courier New" w:eastAsia="Times New Roman" w:hAnsi="Courier New" w:cs="Courier New"/>
      <w:kern w:val="0"/>
      <w:sz w:val="20"/>
      <w:szCs w:val="20"/>
      <w14:ligatures w14:val="none"/>
    </w:rPr>
  </w:style>
  <w:style w:type="character" w:customStyle="1" w:styleId="y2iqfc">
    <w:name w:val="y2iqfc"/>
    <w:basedOn w:val="DefaultParagraphFont"/>
    <w:rsid w:val="00D20650"/>
  </w:style>
  <w:style w:type="table" w:customStyle="1" w:styleId="TableGrid1">
    <w:name w:val="Table Grid1"/>
    <w:basedOn w:val="TableNormal"/>
    <w:next w:val="TableGrid"/>
    <w:uiPriority w:val="39"/>
    <w:rsid w:val="00D0083E"/>
    <w:pPr>
      <w:spacing w:after="0" w:line="240" w:lineRule="auto"/>
    </w:pPr>
    <w:rPr>
      <w:rFonts w:ascii="Times New Roman" w:eastAsia="Times New Roman" w:hAnsi="Times New Roman" w:cs="Times New Roman"/>
      <w:kern w:val="0"/>
      <w:sz w:val="20"/>
      <w:szCs w:val="20"/>
      <w:lang w:val="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DefaultParagraphFont"/>
    <w:rsid w:val="00DA5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F480B-8BE4-46AF-AD65-26793C6D2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102</Pages>
  <Words>24968</Words>
  <Characters>142321</Characters>
  <Application>Microsoft Office Word</Application>
  <DocSecurity>0</DocSecurity>
  <Lines>1186</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149</cp:revision>
  <dcterms:created xsi:type="dcterms:W3CDTF">2025-06-26T06:05:00Z</dcterms:created>
  <dcterms:modified xsi:type="dcterms:W3CDTF">2026-01-12T10:59:00Z</dcterms:modified>
</cp:coreProperties>
</file>